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71D" w:rsidRPr="005D271D" w:rsidRDefault="005D271D" w:rsidP="005D271D">
      <w:pPr>
        <w:rPr>
          <w:rFonts w:ascii="Arial" w:hAnsi="Arial" w:cs="Arial"/>
          <w:b/>
          <w:lang w:eastAsia="en-GB"/>
        </w:rPr>
      </w:pPr>
      <w:r w:rsidRPr="005D271D">
        <w:rPr>
          <w:rFonts w:ascii="Arial" w:hAnsi="Arial" w:cs="Arial"/>
          <w:b/>
          <w:lang w:eastAsia="en-GB"/>
        </w:rPr>
        <w:t>Kontrolný zoznam k identifikácii porušenia pravidiel a princípov verejného obstarávania</w:t>
      </w:r>
    </w:p>
    <w:p w:rsidR="005D271D" w:rsidRPr="005D271D" w:rsidRDefault="005D271D" w:rsidP="005D271D">
      <w:pPr>
        <w:rPr>
          <w:rFonts w:ascii="Arial" w:hAnsi="Arial" w:cs="Arial"/>
          <w:sz w:val="20"/>
          <w:szCs w:val="20"/>
          <w:lang w:eastAsia="en-GB"/>
        </w:rPr>
      </w:pPr>
    </w:p>
    <w:p w:rsidR="005D271D" w:rsidRPr="005D271D" w:rsidRDefault="005D271D" w:rsidP="005D271D">
      <w:pPr>
        <w:spacing w:after="120"/>
        <w:rPr>
          <w:rFonts w:ascii="Arial" w:hAnsi="Arial" w:cs="Arial"/>
          <w:b/>
          <w:i/>
          <w:sz w:val="22"/>
          <w:szCs w:val="22"/>
          <w:lang w:eastAsia="en-GB"/>
        </w:rPr>
      </w:pPr>
      <w:r w:rsidRPr="005D271D">
        <w:rPr>
          <w:rFonts w:ascii="Arial" w:hAnsi="Arial" w:cs="Arial"/>
          <w:b/>
          <w:i/>
          <w:sz w:val="22"/>
          <w:szCs w:val="22"/>
          <w:lang w:eastAsia="en-GB"/>
        </w:rPr>
        <w:t xml:space="preserve">Identifikácia </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599"/>
        <w:gridCol w:w="4040"/>
      </w:tblGrid>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b/>
                <w:color w:val="000000"/>
                <w:sz w:val="20"/>
                <w:szCs w:val="20"/>
                <w:lang w:eastAsia="en-GB"/>
              </w:rPr>
            </w:pPr>
            <w:r w:rsidRPr="005D271D">
              <w:rPr>
                <w:rFonts w:ascii="Arial Narrow" w:hAnsi="Arial Narrow" w:cs="Arial"/>
                <w:b/>
                <w:color w:val="000000"/>
                <w:sz w:val="20"/>
                <w:szCs w:val="20"/>
                <w:lang w:eastAsia="en-GB"/>
              </w:rPr>
              <w:t>Číslo</w:t>
            </w:r>
          </w:p>
        </w:tc>
        <w:tc>
          <w:tcPr>
            <w:tcW w:w="4599" w:type="dxa"/>
          </w:tcPr>
          <w:p w:rsidR="005D271D" w:rsidRPr="005D271D" w:rsidRDefault="005D271D" w:rsidP="005D271D">
            <w:pPr>
              <w:rPr>
                <w:rFonts w:ascii="Arial Narrow" w:hAnsi="Arial Narrow" w:cs="Arial"/>
                <w:b/>
                <w:color w:val="000000"/>
                <w:sz w:val="20"/>
                <w:szCs w:val="20"/>
                <w:lang w:eastAsia="en-GB"/>
              </w:rPr>
            </w:pPr>
            <w:r w:rsidRPr="005D271D">
              <w:rPr>
                <w:rFonts w:ascii="Arial Narrow" w:hAnsi="Arial Narrow" w:cs="Arial"/>
                <w:b/>
                <w:color w:val="000000"/>
                <w:sz w:val="20"/>
                <w:szCs w:val="20"/>
                <w:lang w:eastAsia="en-GB"/>
              </w:rPr>
              <w:t>Názov</w:t>
            </w:r>
          </w:p>
        </w:tc>
        <w:tc>
          <w:tcPr>
            <w:tcW w:w="4040" w:type="dxa"/>
          </w:tcPr>
          <w:p w:rsidR="005D271D" w:rsidRPr="005D271D" w:rsidRDefault="005D271D" w:rsidP="005D271D">
            <w:pPr>
              <w:rPr>
                <w:rFonts w:ascii="Arial Narrow" w:hAnsi="Arial Narrow" w:cs="Arial"/>
                <w:b/>
                <w:color w:val="000000"/>
                <w:sz w:val="20"/>
                <w:szCs w:val="20"/>
                <w:lang w:eastAsia="en-GB"/>
              </w:rPr>
            </w:pPr>
            <w:r w:rsidRPr="005D271D">
              <w:rPr>
                <w:rFonts w:ascii="Arial Narrow" w:hAnsi="Arial Narrow" w:cs="Arial"/>
                <w:b/>
                <w:color w:val="000000"/>
                <w:sz w:val="20"/>
                <w:szCs w:val="20"/>
                <w:lang w:eastAsia="en-GB"/>
              </w:rPr>
              <w:t>Informácia</w:t>
            </w: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1</w:t>
            </w:r>
          </w:p>
        </w:tc>
        <w:tc>
          <w:tcPr>
            <w:tcW w:w="4599" w:type="dxa"/>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Kód ITMS:</w:t>
            </w:r>
          </w:p>
        </w:tc>
        <w:tc>
          <w:tcPr>
            <w:tcW w:w="4040" w:type="dxa"/>
          </w:tcPr>
          <w:p w:rsidR="005D271D" w:rsidRPr="005D271D" w:rsidRDefault="005D271D" w:rsidP="005D271D">
            <w:pPr>
              <w:rPr>
                <w:rFonts w:ascii="Arial Narrow" w:hAnsi="Arial Narrow" w:cs="Arial"/>
                <w:color w:val="000000"/>
                <w:sz w:val="20"/>
                <w:szCs w:val="20"/>
                <w:lang w:eastAsia="en-GB"/>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2</w:t>
            </w:r>
          </w:p>
        </w:tc>
        <w:tc>
          <w:tcPr>
            <w:tcW w:w="4599" w:type="dxa"/>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Názov projektu:</w:t>
            </w:r>
          </w:p>
        </w:tc>
        <w:tc>
          <w:tcPr>
            <w:tcW w:w="4040" w:type="dxa"/>
          </w:tcPr>
          <w:p w:rsidR="005D271D" w:rsidRPr="005D271D" w:rsidRDefault="005D271D" w:rsidP="005D271D">
            <w:pPr>
              <w:rPr>
                <w:rFonts w:ascii="Arial Narrow" w:hAnsi="Arial Narrow" w:cs="Arial"/>
                <w:color w:val="000000"/>
                <w:sz w:val="20"/>
                <w:szCs w:val="20"/>
                <w:lang w:eastAsia="en-GB"/>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3</w:t>
            </w:r>
          </w:p>
        </w:tc>
        <w:tc>
          <w:tcPr>
            <w:tcW w:w="4599" w:type="dxa"/>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Prijímateľ:</w:t>
            </w:r>
          </w:p>
        </w:tc>
        <w:tc>
          <w:tcPr>
            <w:tcW w:w="4040" w:type="dxa"/>
          </w:tcPr>
          <w:p w:rsidR="005D271D" w:rsidRPr="005D271D" w:rsidRDefault="005D271D" w:rsidP="005D271D">
            <w:pPr>
              <w:widowControl w:val="0"/>
              <w:tabs>
                <w:tab w:val="center" w:pos="4536"/>
                <w:tab w:val="right" w:pos="9072"/>
              </w:tabs>
              <w:adjustRightInd w:val="0"/>
              <w:jc w:val="both"/>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4</w:t>
            </w:r>
          </w:p>
        </w:tc>
        <w:tc>
          <w:tcPr>
            <w:tcW w:w="4599" w:type="dxa"/>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Obstarávanie podľa (uviesť v zmysle ktorej poslednej účinnej novely zákona o VO bolo VO realizované):</w:t>
            </w:r>
          </w:p>
        </w:tc>
        <w:tc>
          <w:tcPr>
            <w:tcW w:w="4040" w:type="dxa"/>
          </w:tcPr>
          <w:p w:rsidR="005D271D" w:rsidRPr="005D271D" w:rsidRDefault="005D271D" w:rsidP="005D271D">
            <w:pPr>
              <w:widowControl w:val="0"/>
              <w:tabs>
                <w:tab w:val="center" w:pos="4536"/>
                <w:tab w:val="right" w:pos="9072"/>
              </w:tabs>
              <w:adjustRightInd w:val="0"/>
              <w:jc w:val="both"/>
              <w:textAlignment w:val="baseline"/>
              <w:rPr>
                <w:rFonts w:ascii="Arial Narrow" w:hAnsi="Arial Narrow" w:cs="Arial"/>
                <w:color w:val="000000"/>
                <w:sz w:val="20"/>
                <w:szCs w:val="20"/>
              </w:rPr>
            </w:pPr>
            <w:r w:rsidRPr="005D271D">
              <w:rPr>
                <w:rFonts w:ascii="Arial Narrow" w:hAnsi="Arial Narrow" w:cs="Arial"/>
                <w:color w:val="000000"/>
                <w:sz w:val="20"/>
                <w:szCs w:val="20"/>
              </w:rPr>
              <w:fldChar w:fldCharType="begin">
                <w:ffData>
                  <w:name w:val="Rozbaľov2"/>
                  <w:enabled/>
                  <w:calcOnExit w:val="0"/>
                  <w:ddList>
                    <w:listEntry w:val=" "/>
                    <w:listEntry w:val="zákona 25/2006 o verejnom obstarávaní"/>
                  </w:ddList>
                </w:ffData>
              </w:fldChar>
            </w:r>
            <w:r w:rsidRPr="005D271D">
              <w:rPr>
                <w:rFonts w:ascii="Arial Narrow" w:hAnsi="Arial Narrow" w:cs="Arial"/>
                <w:color w:val="000000"/>
                <w:sz w:val="20"/>
                <w:szCs w:val="20"/>
              </w:rPr>
              <w:instrText xml:space="preserve"> FORMDROPDOWN </w:instrText>
            </w:r>
            <w:r w:rsidR="00D4696B">
              <w:rPr>
                <w:rFonts w:ascii="Arial Narrow" w:hAnsi="Arial Narrow" w:cs="Arial"/>
                <w:color w:val="000000"/>
                <w:sz w:val="20"/>
                <w:szCs w:val="20"/>
              </w:rPr>
            </w:r>
            <w:r w:rsidR="00D4696B">
              <w:rPr>
                <w:rFonts w:ascii="Arial Narrow" w:hAnsi="Arial Narrow" w:cs="Arial"/>
                <w:color w:val="000000"/>
                <w:sz w:val="20"/>
                <w:szCs w:val="20"/>
              </w:rPr>
              <w:fldChar w:fldCharType="separate"/>
            </w:r>
            <w:r w:rsidRPr="005D271D">
              <w:rPr>
                <w:rFonts w:ascii="Arial Narrow" w:hAnsi="Arial Narrow" w:cs="Arial"/>
                <w:color w:val="000000"/>
                <w:sz w:val="20"/>
                <w:szCs w:val="20"/>
              </w:rPr>
              <w:fldChar w:fldCharType="end"/>
            </w: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5a</w:t>
            </w:r>
          </w:p>
        </w:tc>
        <w:tc>
          <w:tcPr>
            <w:tcW w:w="4599" w:type="dxa"/>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Obstarávanie číslo</w:t>
            </w:r>
          </w:p>
        </w:tc>
        <w:tc>
          <w:tcPr>
            <w:tcW w:w="4040" w:type="dxa"/>
          </w:tcPr>
          <w:p w:rsidR="005D271D" w:rsidRPr="005D271D" w:rsidRDefault="005D271D" w:rsidP="005D271D">
            <w:pPr>
              <w:widowControl w:val="0"/>
              <w:tabs>
                <w:tab w:val="center" w:pos="4536"/>
                <w:tab w:val="right" w:pos="9072"/>
              </w:tabs>
              <w:adjustRightInd w:val="0"/>
              <w:jc w:val="both"/>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5b</w:t>
            </w:r>
          </w:p>
        </w:tc>
        <w:tc>
          <w:tcPr>
            <w:tcW w:w="4599" w:type="dxa"/>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K aktivite číslo (podľa údajov v ITMS)</w:t>
            </w:r>
          </w:p>
        </w:tc>
        <w:tc>
          <w:tcPr>
            <w:tcW w:w="4040" w:type="dxa"/>
          </w:tcPr>
          <w:p w:rsidR="005D271D" w:rsidRPr="005D271D" w:rsidRDefault="005D271D" w:rsidP="005D271D">
            <w:pPr>
              <w:widowControl w:val="0"/>
              <w:tabs>
                <w:tab w:val="center" w:pos="4536"/>
                <w:tab w:val="right" w:pos="9072"/>
              </w:tabs>
              <w:adjustRightInd w:val="0"/>
              <w:jc w:val="both"/>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6</w:t>
            </w:r>
          </w:p>
        </w:tc>
        <w:tc>
          <w:tcPr>
            <w:tcW w:w="4599" w:type="dxa"/>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 xml:space="preserve">Postup obstarávania (v zmysle zákona č 25/2006 </w:t>
            </w:r>
            <w:proofErr w:type="spellStart"/>
            <w:r w:rsidRPr="005D271D">
              <w:rPr>
                <w:rFonts w:ascii="Arial Narrow" w:hAnsi="Arial Narrow" w:cs="Arial"/>
                <w:color w:val="000000"/>
                <w:sz w:val="20"/>
                <w:szCs w:val="20"/>
                <w:lang w:eastAsia="en-GB"/>
              </w:rPr>
              <w:t>Z.z</w:t>
            </w:r>
            <w:proofErr w:type="spellEnd"/>
            <w:r w:rsidRPr="005D271D">
              <w:rPr>
                <w:rFonts w:ascii="Arial Narrow" w:hAnsi="Arial Narrow" w:cs="Arial"/>
                <w:color w:val="000000"/>
                <w:sz w:val="20"/>
                <w:szCs w:val="20"/>
                <w:lang w:eastAsia="en-GB"/>
              </w:rPr>
              <w:t xml:space="preserve"> o verejnom obstarávaní v znení neskorších predpisov, ďalej aj „zákon č. 25/2006 </w:t>
            </w:r>
            <w:proofErr w:type="spellStart"/>
            <w:r w:rsidRPr="005D271D">
              <w:rPr>
                <w:rFonts w:ascii="Arial Narrow" w:hAnsi="Arial Narrow" w:cs="Arial"/>
                <w:color w:val="000000"/>
                <w:sz w:val="20"/>
                <w:szCs w:val="20"/>
                <w:lang w:eastAsia="en-GB"/>
              </w:rPr>
              <w:t>Z.z</w:t>
            </w:r>
            <w:proofErr w:type="spellEnd"/>
            <w:r w:rsidRPr="005D271D">
              <w:rPr>
                <w:rFonts w:ascii="Arial Narrow" w:hAnsi="Arial Narrow" w:cs="Arial"/>
                <w:color w:val="000000"/>
                <w:sz w:val="20"/>
                <w:szCs w:val="20"/>
                <w:lang w:eastAsia="en-GB"/>
              </w:rPr>
              <w:t>.“) :</w:t>
            </w:r>
          </w:p>
        </w:tc>
        <w:tc>
          <w:tcPr>
            <w:tcW w:w="4040" w:type="dxa"/>
          </w:tcPr>
          <w:p w:rsidR="005D271D" w:rsidRPr="005D271D" w:rsidRDefault="005D271D" w:rsidP="00973860">
            <w:pPr>
              <w:widowControl w:val="0"/>
              <w:tabs>
                <w:tab w:val="center" w:pos="4536"/>
                <w:tab w:val="right" w:pos="9072"/>
              </w:tabs>
              <w:adjustRightInd w:val="0"/>
              <w:jc w:val="both"/>
              <w:textAlignment w:val="baseline"/>
              <w:rPr>
                <w:rFonts w:ascii="Arial Narrow" w:hAnsi="Arial Narrow" w:cs="Arial"/>
                <w:color w:val="000000"/>
                <w:sz w:val="20"/>
                <w:szCs w:val="20"/>
              </w:rPr>
            </w:pPr>
            <w:r w:rsidRPr="005D271D">
              <w:rPr>
                <w:rFonts w:ascii="Arial Narrow" w:hAnsi="Arial Narrow" w:cs="Arial"/>
                <w:color w:val="000000"/>
                <w:sz w:val="20"/>
                <w:szCs w:val="20"/>
                <w:highlight w:val="lightGray"/>
              </w:rPr>
              <w:t>napr. podlimitná</w:t>
            </w:r>
            <w:r w:rsidRPr="005D271D">
              <w:rPr>
                <w:rFonts w:ascii="Arial Narrow" w:hAnsi="Arial Narrow" w:cs="Arial"/>
                <w:color w:val="000000"/>
                <w:sz w:val="20"/>
                <w:szCs w:val="20"/>
              </w:rPr>
              <w:fldChar w:fldCharType="begin">
                <w:ffData>
                  <w:name w:val=""/>
                  <w:enabled/>
                  <w:calcOnExit w:val="0"/>
                  <w:ddList>
                    <w:listEntry w:val=" "/>
                    <w:listEntry w:val="Verejná súťaž"/>
                    <w:listEntry w:val="Užšia súťaž"/>
                    <w:listEntry w:val="Užšia súťaž so skrátenými lehotami"/>
                    <w:listEntry w:val="Rk so skrátenými lehotami"/>
                    <w:listEntry w:val="Rk so zverejnením"/>
                    <w:listEntry w:val="Súťažný dialóg"/>
                  </w:ddList>
                </w:ffData>
              </w:fldChar>
            </w:r>
            <w:r w:rsidRPr="005D271D">
              <w:rPr>
                <w:rFonts w:ascii="Arial Narrow" w:hAnsi="Arial Narrow" w:cs="Arial"/>
                <w:color w:val="000000"/>
                <w:sz w:val="20"/>
                <w:szCs w:val="20"/>
              </w:rPr>
              <w:instrText xml:space="preserve"> FORMDROPDOWN </w:instrText>
            </w:r>
            <w:r w:rsidR="00D4696B">
              <w:rPr>
                <w:rFonts w:ascii="Arial Narrow" w:hAnsi="Arial Narrow" w:cs="Arial"/>
                <w:color w:val="000000"/>
                <w:sz w:val="20"/>
                <w:szCs w:val="20"/>
              </w:rPr>
            </w:r>
            <w:r w:rsidR="00D4696B">
              <w:rPr>
                <w:rFonts w:ascii="Arial Narrow" w:hAnsi="Arial Narrow" w:cs="Arial"/>
                <w:color w:val="000000"/>
                <w:sz w:val="20"/>
                <w:szCs w:val="20"/>
              </w:rPr>
              <w:fldChar w:fldCharType="separate"/>
            </w:r>
            <w:r w:rsidRPr="005D271D">
              <w:rPr>
                <w:rFonts w:ascii="Arial Narrow" w:hAnsi="Arial Narrow" w:cs="Arial"/>
                <w:color w:val="000000"/>
                <w:sz w:val="20"/>
                <w:szCs w:val="20"/>
              </w:rPr>
              <w:fldChar w:fldCharType="end"/>
            </w:r>
            <w:r w:rsidR="00973860">
              <w:rPr>
                <w:rFonts w:ascii="Arial Narrow" w:hAnsi="Arial Narrow" w:cs="Arial"/>
                <w:color w:val="000000"/>
                <w:sz w:val="20"/>
                <w:szCs w:val="20"/>
              </w:rPr>
              <w:t xml:space="preserve"> postupom cez elektronické trhovisko</w:t>
            </w: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7</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Druh zákazky(služby, tovary, stavebné práce) :</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8</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Názov dodávateľa/zhotoviteľa</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9</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IČO dodávateľa/zhotoviteľa</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10</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Predmet zákazky podľa zmluvy na základe VO:</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11</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Cena zákazky bez DPH podľa výsledku VO:</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r w:rsidRPr="005D271D">
              <w:rPr>
                <w:rFonts w:ascii="Arial Narrow" w:hAnsi="Arial Narrow" w:cs="Arial"/>
                <w:color w:val="000000"/>
                <w:sz w:val="20"/>
                <w:szCs w:val="20"/>
              </w:rPr>
              <w:t>.......... EUR</w:t>
            </w: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12</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Dátum uzavretia zmluvy oboma zmluvnými stranami:</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13</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 xml:space="preserve">Dátum ukončenia zákazky podľa výsledku VO </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r w:rsidRPr="005D271D">
              <w:rPr>
                <w:rFonts w:ascii="Arial Narrow" w:hAnsi="Arial Narrow" w:cs="Arial"/>
                <w:color w:val="000000"/>
                <w:sz w:val="20"/>
                <w:szCs w:val="20"/>
              </w:rPr>
              <w:t>(napr. dodací termín, termín ukončenia stavebných prác, poskytovania služieb)</w:t>
            </w: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14</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Počet podpísaných dodatkov k zmluve</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15</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Aktuálny predmet zákazky</w:t>
            </w:r>
            <w:r w:rsidRPr="005D271D">
              <w:rPr>
                <w:rFonts w:ascii="Arial Narrow" w:hAnsi="Arial Narrow" w:cs="Arial"/>
                <w:color w:val="000000"/>
                <w:sz w:val="20"/>
                <w:szCs w:val="20"/>
                <w:vertAlign w:val="superscript"/>
                <w:lang w:eastAsia="en-GB"/>
              </w:rPr>
              <w:footnoteReference w:id="1"/>
            </w:r>
            <w:r w:rsidRPr="005D271D">
              <w:rPr>
                <w:rFonts w:ascii="Arial Narrow" w:hAnsi="Arial Narrow" w:cs="Arial"/>
                <w:color w:val="000000"/>
                <w:sz w:val="20"/>
                <w:szCs w:val="20"/>
                <w:lang w:eastAsia="en-GB"/>
              </w:rPr>
              <w:t>:</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16</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Aktuálna cena zákazky bez DPH</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p>
        </w:tc>
      </w:tr>
      <w:tr w:rsidR="005D271D" w:rsidRPr="005D271D" w:rsidTr="00E6459F">
        <w:trPr>
          <w:cantSplit/>
          <w:jc w:val="center"/>
        </w:trPr>
        <w:tc>
          <w:tcPr>
            <w:tcW w:w="715" w:type="dxa"/>
            <w:vAlign w:val="center"/>
          </w:tcPr>
          <w:p w:rsidR="005D271D" w:rsidRPr="005D271D" w:rsidRDefault="005D271D" w:rsidP="005D271D">
            <w:pPr>
              <w:jc w:val="cente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17</w:t>
            </w:r>
          </w:p>
        </w:tc>
        <w:tc>
          <w:tcPr>
            <w:tcW w:w="4599" w:type="dxa"/>
            <w:vAlign w:val="center"/>
          </w:tcPr>
          <w:p w:rsidR="005D271D" w:rsidRPr="005D271D" w:rsidRDefault="005D271D" w:rsidP="005D271D">
            <w:pPr>
              <w:rPr>
                <w:rFonts w:ascii="Arial Narrow" w:hAnsi="Arial Narrow" w:cs="Arial"/>
                <w:color w:val="000000"/>
                <w:sz w:val="20"/>
                <w:szCs w:val="20"/>
                <w:lang w:eastAsia="en-GB"/>
              </w:rPr>
            </w:pPr>
            <w:r w:rsidRPr="005D271D">
              <w:rPr>
                <w:rFonts w:ascii="Arial Narrow" w:hAnsi="Arial Narrow" w:cs="Arial"/>
                <w:color w:val="000000"/>
                <w:sz w:val="20"/>
                <w:szCs w:val="20"/>
                <w:lang w:eastAsia="en-GB"/>
              </w:rPr>
              <w:t>Aktuálny dátum ukončenia zákazky:</w:t>
            </w:r>
          </w:p>
        </w:tc>
        <w:tc>
          <w:tcPr>
            <w:tcW w:w="4040" w:type="dxa"/>
            <w:vAlign w:val="center"/>
          </w:tcPr>
          <w:p w:rsidR="005D271D" w:rsidRPr="005D271D" w:rsidRDefault="005D271D" w:rsidP="005D271D">
            <w:pPr>
              <w:widowControl w:val="0"/>
              <w:tabs>
                <w:tab w:val="center" w:pos="4536"/>
                <w:tab w:val="right" w:pos="9072"/>
              </w:tabs>
              <w:adjustRightInd w:val="0"/>
              <w:textAlignment w:val="baseline"/>
              <w:rPr>
                <w:rFonts w:ascii="Arial Narrow" w:hAnsi="Arial Narrow" w:cs="Arial"/>
                <w:color w:val="000000"/>
                <w:sz w:val="20"/>
                <w:szCs w:val="20"/>
              </w:rPr>
            </w:pPr>
          </w:p>
        </w:tc>
      </w:tr>
    </w:tbl>
    <w:p w:rsidR="005D271D" w:rsidRPr="005D271D" w:rsidRDefault="005D271D" w:rsidP="005D271D">
      <w:pPr>
        <w:rPr>
          <w:rFonts w:ascii="Arial" w:hAnsi="Arial" w:cs="Arial"/>
          <w:sz w:val="20"/>
          <w:szCs w:val="20"/>
          <w:lang w:eastAsia="en-GB"/>
        </w:rPr>
      </w:pPr>
    </w:p>
    <w:p w:rsidR="005D271D" w:rsidRPr="005D271D" w:rsidRDefault="005D271D" w:rsidP="005D271D">
      <w:pPr>
        <w:rPr>
          <w:rFonts w:ascii="Arial" w:hAnsi="Arial" w:cs="Arial"/>
          <w:sz w:val="20"/>
          <w:szCs w:val="20"/>
          <w:lang w:eastAsia="en-GB"/>
        </w:rPr>
      </w:pPr>
    </w:p>
    <w:p w:rsidR="005D271D" w:rsidRPr="005D271D" w:rsidRDefault="005D271D" w:rsidP="005D271D">
      <w:pPr>
        <w:spacing w:after="120"/>
        <w:jc w:val="both"/>
        <w:rPr>
          <w:rFonts w:ascii="Arial" w:hAnsi="Arial" w:cs="Arial"/>
          <w:b/>
          <w:i/>
          <w:sz w:val="22"/>
          <w:szCs w:val="22"/>
          <w:lang w:eastAsia="en-GB"/>
        </w:rPr>
      </w:pPr>
      <w:r w:rsidRPr="005D271D">
        <w:rPr>
          <w:rFonts w:ascii="Arial" w:hAnsi="Arial" w:cs="Arial"/>
          <w:b/>
          <w:i/>
          <w:sz w:val="22"/>
          <w:szCs w:val="22"/>
          <w:lang w:eastAsia="en-GB"/>
        </w:rPr>
        <w:t>Administratívna kontrola postupov verejného obstarávania pred podpisom/po podpise</w:t>
      </w:r>
      <w:r w:rsidRPr="005D271D">
        <w:rPr>
          <w:rFonts w:ascii="Arial" w:hAnsi="Arial" w:cs="Arial"/>
          <w:b/>
          <w:i/>
          <w:sz w:val="22"/>
          <w:szCs w:val="22"/>
          <w:vertAlign w:val="superscript"/>
          <w:lang w:eastAsia="en-GB"/>
        </w:rPr>
        <w:footnoteReference w:id="2"/>
      </w:r>
      <w:r w:rsidRPr="005D271D">
        <w:rPr>
          <w:rFonts w:ascii="Arial" w:hAnsi="Arial" w:cs="Arial"/>
          <w:b/>
          <w:i/>
          <w:sz w:val="22"/>
          <w:szCs w:val="22"/>
          <w:lang w:eastAsia="en-GB"/>
        </w:rPr>
        <w:t xml:space="preserve"> zmluvy medzi prijímateľom a úspešným uchádzačom</w:t>
      </w:r>
      <w:r w:rsidRPr="005D271D">
        <w:rPr>
          <w:rFonts w:ascii="Arial" w:hAnsi="Arial" w:cs="Arial"/>
          <w:b/>
          <w:i/>
          <w:sz w:val="22"/>
          <w:szCs w:val="22"/>
          <w:vertAlign w:val="superscript"/>
          <w:lang w:eastAsia="en-GB"/>
        </w:rPr>
        <w:footnoteReference w:id="3"/>
      </w:r>
    </w:p>
    <w:tbl>
      <w:tblPr>
        <w:tblW w:w="9153" w:type="dxa"/>
        <w:tblInd w:w="55" w:type="dxa"/>
        <w:tblCellMar>
          <w:left w:w="70" w:type="dxa"/>
          <w:right w:w="70" w:type="dxa"/>
        </w:tblCellMar>
        <w:tblLook w:val="0000" w:firstRow="0" w:lastRow="0" w:firstColumn="0" w:lastColumn="0" w:noHBand="0" w:noVBand="0"/>
      </w:tblPr>
      <w:tblGrid>
        <w:gridCol w:w="546"/>
        <w:gridCol w:w="5150"/>
        <w:gridCol w:w="532"/>
        <w:gridCol w:w="496"/>
        <w:gridCol w:w="518"/>
        <w:gridCol w:w="1911"/>
      </w:tblGrid>
      <w:tr w:rsidR="005D271D" w:rsidRPr="005D271D" w:rsidTr="00E6459F">
        <w:trPr>
          <w:cantSplit/>
          <w:trHeight w:val="300"/>
          <w:tblHeader/>
        </w:trPr>
        <w:tc>
          <w:tcPr>
            <w:tcW w:w="546" w:type="dxa"/>
            <w:tcBorders>
              <w:top w:val="single" w:sz="4" w:space="0" w:color="auto"/>
              <w:left w:val="single" w:sz="4" w:space="0" w:color="auto"/>
              <w:bottom w:val="single" w:sz="4" w:space="0" w:color="auto"/>
              <w:right w:val="single" w:sz="4" w:space="0" w:color="auto"/>
            </w:tcBorders>
            <w:shd w:val="clear" w:color="auto" w:fill="CCFFFF"/>
            <w:vAlign w:val="center"/>
          </w:tcPr>
          <w:p w:rsidR="005D271D" w:rsidRPr="005D271D" w:rsidRDefault="005D271D" w:rsidP="005D271D">
            <w:pPr>
              <w:jc w:val="center"/>
              <w:rPr>
                <w:rFonts w:ascii="Arial Narrow" w:hAnsi="Arial Narrow" w:cs="Arial"/>
                <w:b/>
                <w:bCs/>
                <w:sz w:val="20"/>
                <w:szCs w:val="20"/>
                <w:lang w:eastAsia="en-GB"/>
              </w:rPr>
            </w:pPr>
            <w:r w:rsidRPr="005D271D">
              <w:rPr>
                <w:rFonts w:ascii="Arial Narrow" w:hAnsi="Arial Narrow" w:cs="Arial"/>
                <w:b/>
                <w:bCs/>
                <w:sz w:val="20"/>
                <w:szCs w:val="20"/>
                <w:lang w:eastAsia="en-GB"/>
              </w:rPr>
              <w:t>č.</w:t>
            </w:r>
          </w:p>
        </w:tc>
        <w:tc>
          <w:tcPr>
            <w:tcW w:w="5150"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r w:rsidRPr="005D271D">
              <w:rPr>
                <w:rFonts w:ascii="Arial Narrow" w:hAnsi="Arial Narrow" w:cs="Arial"/>
                <w:b/>
                <w:bCs/>
                <w:sz w:val="20"/>
                <w:szCs w:val="20"/>
                <w:lang w:eastAsia="en-GB"/>
              </w:rPr>
              <w:t xml:space="preserve">Kontrolné otázky </w:t>
            </w:r>
          </w:p>
        </w:tc>
        <w:tc>
          <w:tcPr>
            <w:tcW w:w="532"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270DF2">
            <w:pPr>
              <w:rPr>
                <w:rFonts w:ascii="Arial Narrow" w:hAnsi="Arial Narrow" w:cs="Arial"/>
                <w:b/>
                <w:bCs/>
                <w:sz w:val="20"/>
                <w:szCs w:val="20"/>
                <w:lang w:eastAsia="en-GB"/>
              </w:rPr>
            </w:pPr>
            <w:r w:rsidRPr="005D271D">
              <w:rPr>
                <w:rFonts w:ascii="Arial Narrow" w:hAnsi="Arial Narrow" w:cs="Arial"/>
                <w:b/>
                <w:bCs/>
                <w:sz w:val="20"/>
                <w:szCs w:val="20"/>
                <w:lang w:eastAsia="en-GB"/>
              </w:rPr>
              <w:t>Áno</w:t>
            </w:r>
          </w:p>
        </w:tc>
        <w:tc>
          <w:tcPr>
            <w:tcW w:w="496"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r w:rsidRPr="005D271D">
              <w:rPr>
                <w:rFonts w:ascii="Arial Narrow" w:hAnsi="Arial Narrow" w:cs="Arial"/>
                <w:b/>
                <w:bCs/>
                <w:sz w:val="20"/>
                <w:szCs w:val="20"/>
                <w:lang w:eastAsia="en-GB"/>
              </w:rPr>
              <w:t>Nie</w:t>
            </w:r>
          </w:p>
        </w:tc>
        <w:tc>
          <w:tcPr>
            <w:tcW w:w="518"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r w:rsidRPr="005D271D">
              <w:rPr>
                <w:rFonts w:ascii="Arial Narrow" w:hAnsi="Arial Narrow" w:cs="Arial"/>
                <w:b/>
                <w:bCs/>
                <w:sz w:val="20"/>
                <w:szCs w:val="20"/>
                <w:lang w:eastAsia="en-GB"/>
              </w:rPr>
              <w:t>N/A</w:t>
            </w:r>
          </w:p>
        </w:tc>
        <w:tc>
          <w:tcPr>
            <w:tcW w:w="1911"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r w:rsidRPr="005D271D">
              <w:rPr>
                <w:rFonts w:ascii="Arial Narrow" w:hAnsi="Arial Narrow" w:cs="Arial"/>
                <w:b/>
                <w:bCs/>
                <w:sz w:val="20"/>
                <w:szCs w:val="20"/>
                <w:lang w:eastAsia="en-GB"/>
              </w:rPr>
              <w:t>poznámka</w:t>
            </w: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sidRPr="005D271D">
              <w:rPr>
                <w:rFonts w:ascii="Calibri" w:hAnsi="Calibri"/>
                <w:color w:val="000000"/>
                <w:sz w:val="22"/>
                <w:szCs w:val="22"/>
                <w:lang w:eastAsia="en-GB"/>
              </w:rPr>
              <w:t>1</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S ohľadom na predmet zákazky a definíciu bežnej dostupnosti na trhu bol pre obstarávanie zvolený správny postup?</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r w:rsidRPr="005D271D">
              <w:rPr>
                <w:rFonts w:ascii="Arial Narrow" w:hAnsi="Arial Narrow" w:cs="Arial"/>
                <w:b/>
                <w:bCs/>
                <w:sz w:val="20"/>
                <w:szCs w:val="20"/>
                <w:lang w:eastAsia="en-GB"/>
              </w:rPr>
              <w:t> </w:t>
            </w: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r w:rsidRPr="005D271D">
              <w:rPr>
                <w:rFonts w:ascii="Arial Narrow" w:hAnsi="Arial Narrow" w:cs="Arial"/>
                <w:b/>
                <w:bCs/>
                <w:sz w:val="20"/>
                <w:szCs w:val="20"/>
                <w:lang w:eastAsia="en-GB"/>
              </w:rPr>
              <w:t> </w:t>
            </w: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r w:rsidRPr="005D271D">
              <w:rPr>
                <w:rFonts w:ascii="Arial Narrow" w:hAnsi="Arial Narrow" w:cs="Arial"/>
                <w:b/>
                <w:bCs/>
                <w:sz w:val="20"/>
                <w:szCs w:val="20"/>
                <w:lang w:eastAsia="en-GB"/>
              </w:rPr>
              <w:t> </w:t>
            </w: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r w:rsidRPr="005D271D">
              <w:rPr>
                <w:rFonts w:ascii="Arial Narrow" w:hAnsi="Arial Narrow" w:cs="Arial"/>
                <w:b/>
                <w:bCs/>
                <w:sz w:val="20"/>
                <w:szCs w:val="20"/>
                <w:lang w:eastAsia="en-GB"/>
              </w:rPr>
              <w:t> </w:t>
            </w: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sidRPr="005D271D">
              <w:rPr>
                <w:rFonts w:ascii="Calibri" w:hAnsi="Calibri"/>
                <w:color w:val="000000"/>
                <w:sz w:val="22"/>
                <w:szCs w:val="22"/>
                <w:lang w:eastAsia="en-GB"/>
              </w:rPr>
              <w:t>2</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Odvolávajú sa technické požiadavky na predmet zákazky na konkrétneho výrobcu, výrobný postup, značku, patent, typ, krajinu, oblasť alebo miesto pôvodu alebo výroby, pričom tento odkaz nie je doplnený slovami „alebo ekvivalentný“?</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sidRPr="005D271D">
              <w:rPr>
                <w:rFonts w:ascii="Calibri" w:hAnsi="Calibri"/>
                <w:color w:val="000000"/>
                <w:sz w:val="22"/>
                <w:szCs w:val="22"/>
                <w:lang w:eastAsia="en-GB"/>
              </w:rPr>
              <w:lastRenderedPageBreak/>
              <w:t>3</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Bola predpokladaná hodnota zákazky určená súladne so ZVO?</w:t>
            </w:r>
          </w:p>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a) Bola PHZ určená ako cena bez DPH?</w:t>
            </w:r>
          </w:p>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b) Bola  PHZ určená tak, že vychádzala z ceny, za ktorú sa obvykle predáva rovnaký alebo porovnateľný predmet zákazky v čase, keď sa oznámenie o vyhlásení verejného obstarávania alebo ekvivalent takéhoto oznámenia posiela na zverejnenie?</w:t>
            </w:r>
          </w:p>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c) Bola PHZ určená tak, že zahŕňa PHZ všetkých častí zákazky, vrátane opakovaných plnení, odmien a opcií?</w:t>
            </w:r>
          </w:p>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d) Je stanovená PHZ tak, že nezahŕňa PHZ aj dodávku tovaru alebo poskytnutie služieb, ktoré nie sú nevyhnutné  na splnenie zmluvy na stavebné práce?</w:t>
            </w:r>
          </w:p>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e) Nedošlo k rozdeleniu zákazky alebo nebol zvolený spôsob určenia jej PHZ s cieľom znížiť PHZ pod finančné limity podľa ZVO?</w:t>
            </w:r>
          </w:p>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f) Boli v dokumentácii k verejnému obstarávaniu aj informácie a podklady, na základe ktorých bola určená PHZ a to najmä záznam z prieskumu trhu, aktualizovaný rozpočet zo žiadosti o NFP, štátna cenová expertíza a pod.?</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599"/>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Calibri" w:hAnsi="Calibri"/>
                <w:color w:val="000000"/>
                <w:sz w:val="22"/>
                <w:szCs w:val="22"/>
                <w:lang w:eastAsia="en-GB"/>
              </w:rPr>
            </w:pPr>
            <w:r>
              <w:rPr>
                <w:rFonts w:ascii="Calibri" w:hAnsi="Calibri"/>
                <w:color w:val="000000"/>
                <w:sz w:val="22"/>
                <w:szCs w:val="22"/>
                <w:lang w:eastAsia="en-GB"/>
              </w:rPr>
              <w:t>4</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Bol dodržaný postup zadávania podlimitnej zákazky s využitím elektronického trhoviska v súlade s § 92 až § 99ZVO?</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Arial Narrow" w:hAnsi="Arial Narrow" w:cs="Arial"/>
                <w:sz w:val="20"/>
                <w:szCs w:val="20"/>
                <w:lang w:eastAsia="en-GB"/>
              </w:rPr>
              <w:t>5</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Bola určená PHZ podľa podmienok platných v čase vytvorenia zmluvného formulára kontrolovanej zákazky?</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6</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Definícia predmetu zákazky umožňuje čo najširšiu hospodársku súťaž a je v súlade s princípmi verejného obstarávania?</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7</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a) Vzhľadom na predmet zákazky bol zvolený správny vzor všeobecných  zmluvných podmienok?</w:t>
            </w:r>
          </w:p>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b) Využili sa všeobecné zmluvné podmienky určené pre zákazky spolufinancované zo zdrojov EÚ?</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8</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Objednávkové atribúty, zmluvné špecifikácie a podmienky súťaže, ktoré boli doplnené sú v súlade s princípmi verejného obstarávania a podporujú čestnú hospodársku súťaž?</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9</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Pokiaľ bude uplatnený postup podľa § 97 ZVO, je tento postup zvolený správne a je preukázateľný dôvod jeho použitia?</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10</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Pokiaľ bude uplatnený postup podľa § 98 ZVO, je tento postup zvolený správne a je preukázateľný dôvod jeho použitia?</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11</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Je verejné obstarávanie  z pohľadu kontroly predmetu obstarávania, návrhu zmluvných podmienok a iných údajov vo vecnom súlade so schválenou žiadosťou o NFP a účinnou Zmluvou o poskytnutí NFP?</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p w:rsidR="005D271D" w:rsidRPr="005D271D" w:rsidRDefault="005D271D" w:rsidP="005D271D">
            <w:pPr>
              <w:rPr>
                <w:rFonts w:ascii="Arial Narrow" w:hAnsi="Arial Narrow" w:cs="Arial"/>
                <w:b/>
                <w:bCs/>
                <w:sz w:val="20"/>
                <w:szCs w:val="20"/>
                <w:lang w:eastAsia="en-GB"/>
              </w:rPr>
            </w:pPr>
          </w:p>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6" w:space="0" w:color="auto"/>
              <w:left w:val="single" w:sz="4" w:space="0" w:color="auto"/>
              <w:bottom w:val="single" w:sz="6" w:space="0" w:color="auto"/>
              <w:right w:val="single" w:sz="6"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12</w:t>
            </w:r>
          </w:p>
        </w:tc>
        <w:tc>
          <w:tcPr>
            <w:tcW w:w="5150" w:type="dxa"/>
            <w:tcBorders>
              <w:top w:val="single" w:sz="6" w:space="0" w:color="auto"/>
              <w:left w:val="single" w:sz="6" w:space="0" w:color="auto"/>
              <w:bottom w:val="single" w:sz="6" w:space="0" w:color="auto"/>
              <w:right w:val="single" w:sz="6"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Bol pri zadávaní zákaziek uplatnený princíp rovnakého zaobchádzania, princíp nediskriminácie uchádzačov alebo záujemcov, princíp transparentnosti a princíp hospodárnosti a efektívnosti?</w:t>
            </w:r>
          </w:p>
        </w:tc>
        <w:tc>
          <w:tcPr>
            <w:tcW w:w="532"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6" w:space="0" w:color="auto"/>
              <w:left w:val="single" w:sz="6" w:space="0" w:color="auto"/>
              <w:bottom w:val="single" w:sz="6" w:space="0" w:color="auto"/>
              <w:right w:val="single" w:sz="6"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6" w:space="0" w:color="auto"/>
              <w:left w:val="single" w:sz="6" w:space="0" w:color="auto"/>
              <w:bottom w:val="single" w:sz="6"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nil"/>
              <w:left w:val="single" w:sz="4" w:space="0" w:color="auto"/>
              <w:bottom w:val="single" w:sz="4" w:space="0" w:color="auto"/>
              <w:right w:val="single" w:sz="4" w:space="0" w:color="auto"/>
            </w:tcBorders>
            <w:vAlign w:val="bottom"/>
          </w:tcPr>
          <w:p w:rsidR="005D271D" w:rsidRPr="005D271D" w:rsidRDefault="00270DF2" w:rsidP="005D271D">
            <w:pPr>
              <w:jc w:val="center"/>
              <w:rPr>
                <w:rFonts w:ascii="Arial Narrow" w:hAnsi="Arial Narrow" w:cs="Arial"/>
                <w:sz w:val="20"/>
                <w:szCs w:val="20"/>
                <w:lang w:eastAsia="en-GB"/>
              </w:rPr>
            </w:pPr>
            <w:r>
              <w:rPr>
                <w:rFonts w:ascii="Calibri" w:hAnsi="Calibri"/>
                <w:color w:val="000000"/>
                <w:sz w:val="22"/>
                <w:szCs w:val="22"/>
                <w:lang w:eastAsia="en-GB"/>
              </w:rPr>
              <w:t>13</w:t>
            </w:r>
          </w:p>
        </w:tc>
        <w:tc>
          <w:tcPr>
            <w:tcW w:w="5150" w:type="dxa"/>
            <w:tcBorders>
              <w:top w:val="nil"/>
              <w:left w:val="nil"/>
              <w:bottom w:val="single" w:sz="4" w:space="0" w:color="auto"/>
              <w:right w:val="single" w:sz="4"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Bola predložená len jedna ponuka?</w:t>
            </w:r>
            <w:r w:rsidRPr="005D271D">
              <w:rPr>
                <w:rFonts w:ascii="Arial Narrow" w:hAnsi="Arial Narrow" w:cs="Arial"/>
                <w:sz w:val="20"/>
                <w:szCs w:val="20"/>
                <w:vertAlign w:val="superscript"/>
                <w:lang w:eastAsia="en-GB"/>
              </w:rPr>
              <w:footnoteReference w:id="4"/>
            </w:r>
          </w:p>
        </w:tc>
        <w:tc>
          <w:tcPr>
            <w:tcW w:w="532"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nil"/>
              <w:left w:val="nil"/>
              <w:bottom w:val="single" w:sz="4"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nil"/>
              <w:left w:val="single" w:sz="4" w:space="0" w:color="auto"/>
              <w:bottom w:val="single" w:sz="4" w:space="0" w:color="auto"/>
              <w:right w:val="single" w:sz="4"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1</w:t>
            </w:r>
            <w:r w:rsidR="00270DF2">
              <w:rPr>
                <w:rFonts w:ascii="Calibri" w:hAnsi="Calibri"/>
                <w:color w:val="000000"/>
                <w:sz w:val="22"/>
                <w:szCs w:val="22"/>
                <w:lang w:eastAsia="en-GB"/>
              </w:rPr>
              <w:t>4</w:t>
            </w:r>
          </w:p>
        </w:tc>
        <w:tc>
          <w:tcPr>
            <w:tcW w:w="5150" w:type="dxa"/>
            <w:tcBorders>
              <w:top w:val="nil"/>
              <w:left w:val="nil"/>
              <w:bottom w:val="single" w:sz="4" w:space="0" w:color="auto"/>
              <w:right w:val="single" w:sz="4"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Boli predložené len dve ponuky?</w:t>
            </w:r>
            <w:r w:rsidRPr="005D271D">
              <w:rPr>
                <w:rFonts w:ascii="Arial Narrow" w:hAnsi="Arial Narrow" w:cs="Arial"/>
                <w:sz w:val="20"/>
                <w:szCs w:val="20"/>
                <w:vertAlign w:val="superscript"/>
                <w:lang w:eastAsia="en-GB"/>
              </w:rPr>
              <w:footnoteReference w:id="5"/>
            </w:r>
          </w:p>
        </w:tc>
        <w:tc>
          <w:tcPr>
            <w:tcW w:w="532"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nil"/>
              <w:left w:val="nil"/>
              <w:bottom w:val="single" w:sz="4"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nil"/>
              <w:left w:val="single" w:sz="4" w:space="0" w:color="auto"/>
              <w:bottom w:val="single" w:sz="4" w:space="0" w:color="auto"/>
              <w:right w:val="single" w:sz="4"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1</w:t>
            </w:r>
            <w:r w:rsidR="00270DF2">
              <w:rPr>
                <w:rFonts w:ascii="Calibri" w:hAnsi="Calibri"/>
                <w:color w:val="000000"/>
                <w:sz w:val="22"/>
                <w:szCs w:val="22"/>
                <w:lang w:eastAsia="en-GB"/>
              </w:rPr>
              <w:t>5</w:t>
            </w:r>
          </w:p>
        </w:tc>
        <w:tc>
          <w:tcPr>
            <w:tcW w:w="5150" w:type="dxa"/>
            <w:tcBorders>
              <w:top w:val="nil"/>
              <w:left w:val="nil"/>
              <w:bottom w:val="single" w:sz="4" w:space="0" w:color="auto"/>
              <w:right w:val="single" w:sz="4"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Nebol pri zadávaní zákaziek identifikovaný konflikt záujmov</w:t>
            </w:r>
          </w:p>
        </w:tc>
        <w:tc>
          <w:tcPr>
            <w:tcW w:w="532"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nil"/>
              <w:left w:val="nil"/>
              <w:bottom w:val="single" w:sz="4"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nil"/>
              <w:left w:val="single" w:sz="4" w:space="0" w:color="auto"/>
              <w:bottom w:val="single" w:sz="4" w:space="0" w:color="auto"/>
              <w:right w:val="single" w:sz="4" w:space="0" w:color="auto"/>
            </w:tcBorders>
            <w:vAlign w:val="bottom"/>
          </w:tcPr>
          <w:p w:rsidR="005D271D" w:rsidRPr="005D271D" w:rsidRDefault="005D271D" w:rsidP="005D271D">
            <w:pPr>
              <w:jc w:val="center"/>
              <w:rPr>
                <w:rFonts w:ascii="Arial Narrow" w:hAnsi="Arial Narrow" w:cs="Arial"/>
                <w:sz w:val="20"/>
                <w:szCs w:val="20"/>
                <w:lang w:eastAsia="en-GB"/>
              </w:rPr>
            </w:pPr>
            <w:r>
              <w:rPr>
                <w:rFonts w:ascii="Calibri" w:hAnsi="Calibri"/>
                <w:color w:val="000000"/>
                <w:sz w:val="22"/>
                <w:szCs w:val="22"/>
                <w:lang w:eastAsia="en-GB"/>
              </w:rPr>
              <w:t>1</w:t>
            </w:r>
            <w:r w:rsidR="00270DF2">
              <w:rPr>
                <w:rFonts w:ascii="Calibri" w:hAnsi="Calibri"/>
                <w:color w:val="000000"/>
                <w:sz w:val="22"/>
                <w:szCs w:val="22"/>
                <w:lang w:eastAsia="en-GB"/>
              </w:rPr>
              <w:t>6</w:t>
            </w:r>
          </w:p>
        </w:tc>
        <w:tc>
          <w:tcPr>
            <w:tcW w:w="5150" w:type="dxa"/>
            <w:tcBorders>
              <w:top w:val="nil"/>
              <w:left w:val="nil"/>
              <w:bottom w:val="single" w:sz="4" w:space="0" w:color="auto"/>
              <w:right w:val="single" w:sz="4"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Neboli identifikované iné porušenia pravidiel a postupov verejného obstarávania?</w:t>
            </w:r>
          </w:p>
        </w:tc>
        <w:tc>
          <w:tcPr>
            <w:tcW w:w="532"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nil"/>
              <w:left w:val="nil"/>
              <w:bottom w:val="single" w:sz="4"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r w:rsidR="005D271D" w:rsidRPr="005D271D" w:rsidTr="00E6459F">
        <w:trPr>
          <w:cantSplit/>
          <w:trHeight w:val="20"/>
        </w:trPr>
        <w:tc>
          <w:tcPr>
            <w:tcW w:w="546" w:type="dxa"/>
            <w:tcBorders>
              <w:top w:val="single" w:sz="4" w:space="0" w:color="auto"/>
              <w:left w:val="single" w:sz="4" w:space="0" w:color="auto"/>
              <w:bottom w:val="single" w:sz="4" w:space="0" w:color="auto"/>
              <w:right w:val="single" w:sz="4" w:space="0" w:color="auto"/>
            </w:tcBorders>
            <w:vAlign w:val="bottom"/>
          </w:tcPr>
          <w:p w:rsidR="005D271D" w:rsidRPr="005D271D" w:rsidRDefault="00270DF2" w:rsidP="005D271D">
            <w:pPr>
              <w:jc w:val="center"/>
              <w:rPr>
                <w:rFonts w:ascii="Arial Narrow" w:hAnsi="Arial Narrow" w:cs="Arial"/>
                <w:sz w:val="20"/>
                <w:szCs w:val="20"/>
                <w:lang w:eastAsia="en-GB"/>
              </w:rPr>
            </w:pPr>
            <w:r>
              <w:rPr>
                <w:rFonts w:ascii="Calibri" w:hAnsi="Calibri"/>
                <w:color w:val="000000"/>
                <w:sz w:val="22"/>
                <w:szCs w:val="22"/>
                <w:lang w:eastAsia="en-GB"/>
              </w:rPr>
              <w:t>17</w:t>
            </w:r>
            <w:bookmarkStart w:id="0" w:name="_GoBack"/>
            <w:bookmarkEnd w:id="0"/>
          </w:p>
        </w:tc>
        <w:tc>
          <w:tcPr>
            <w:tcW w:w="5150" w:type="dxa"/>
            <w:tcBorders>
              <w:top w:val="single" w:sz="4" w:space="0" w:color="auto"/>
              <w:left w:val="nil"/>
              <w:bottom w:val="single" w:sz="4" w:space="0" w:color="auto"/>
              <w:right w:val="single" w:sz="4" w:space="0" w:color="auto"/>
            </w:tcBorders>
            <w:vAlign w:val="bottom"/>
          </w:tcPr>
          <w:p w:rsidR="005D271D" w:rsidRPr="005D271D" w:rsidRDefault="005D271D" w:rsidP="005D271D">
            <w:pPr>
              <w:rPr>
                <w:rFonts w:ascii="Arial Narrow" w:hAnsi="Arial Narrow" w:cs="Arial"/>
                <w:sz w:val="20"/>
                <w:szCs w:val="20"/>
                <w:lang w:eastAsia="en-GB"/>
              </w:rPr>
            </w:pPr>
            <w:r w:rsidRPr="005D271D">
              <w:rPr>
                <w:rFonts w:ascii="Arial Narrow" w:hAnsi="Arial Narrow" w:cs="Arial"/>
                <w:sz w:val="20"/>
                <w:szCs w:val="20"/>
                <w:lang w:eastAsia="en-GB"/>
              </w:rPr>
              <w:t xml:space="preserve">Zmluva nebola zverejnená v súlade so zákonom č. 211/2000 </w:t>
            </w:r>
            <w:proofErr w:type="spellStart"/>
            <w:r w:rsidRPr="005D271D">
              <w:rPr>
                <w:rFonts w:ascii="Arial Narrow" w:hAnsi="Arial Narrow" w:cs="Arial"/>
                <w:sz w:val="20"/>
                <w:szCs w:val="20"/>
                <w:lang w:eastAsia="en-GB"/>
              </w:rPr>
              <w:t>Z.z</w:t>
            </w:r>
            <w:proofErr w:type="spellEnd"/>
            <w:r w:rsidRPr="005D271D">
              <w:rPr>
                <w:rFonts w:ascii="Arial Narrow" w:hAnsi="Arial Narrow" w:cs="Arial"/>
                <w:sz w:val="20"/>
                <w:szCs w:val="20"/>
                <w:lang w:eastAsia="en-GB"/>
              </w:rPr>
              <w:t>. o slobodnom prístupe k informáciám?</w:t>
            </w:r>
          </w:p>
        </w:tc>
        <w:tc>
          <w:tcPr>
            <w:tcW w:w="532"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496"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518" w:type="dxa"/>
            <w:tcBorders>
              <w:top w:val="single" w:sz="4" w:space="0" w:color="auto"/>
              <w:left w:val="nil"/>
              <w:bottom w:val="single" w:sz="4" w:space="0" w:color="auto"/>
              <w:right w:val="single" w:sz="4" w:space="0" w:color="auto"/>
            </w:tcBorders>
            <w:shd w:val="clear" w:color="auto" w:fill="CCFFFF"/>
            <w:vAlign w:val="bottom"/>
          </w:tcPr>
          <w:p w:rsidR="005D271D" w:rsidRPr="005D271D" w:rsidRDefault="005D271D" w:rsidP="005D271D">
            <w:pPr>
              <w:rPr>
                <w:rFonts w:ascii="Arial Narrow" w:hAnsi="Arial Narrow" w:cs="Arial"/>
                <w:b/>
                <w:bCs/>
                <w:sz w:val="20"/>
                <w:szCs w:val="20"/>
                <w:lang w:eastAsia="en-GB"/>
              </w:rPr>
            </w:pPr>
          </w:p>
        </w:tc>
        <w:tc>
          <w:tcPr>
            <w:tcW w:w="1911" w:type="dxa"/>
            <w:tcBorders>
              <w:top w:val="single" w:sz="4" w:space="0" w:color="auto"/>
              <w:left w:val="nil"/>
              <w:bottom w:val="single" w:sz="4" w:space="0" w:color="auto"/>
              <w:right w:val="single" w:sz="4" w:space="0" w:color="auto"/>
            </w:tcBorders>
            <w:vAlign w:val="bottom"/>
          </w:tcPr>
          <w:p w:rsidR="005D271D" w:rsidRPr="005D271D" w:rsidRDefault="005D271D" w:rsidP="005D271D">
            <w:pPr>
              <w:rPr>
                <w:rFonts w:ascii="Arial Narrow" w:hAnsi="Arial Narrow" w:cs="Arial"/>
                <w:b/>
                <w:bCs/>
                <w:sz w:val="20"/>
                <w:szCs w:val="20"/>
                <w:lang w:eastAsia="en-GB"/>
              </w:rPr>
            </w:pPr>
          </w:p>
        </w:tc>
      </w:tr>
    </w:tbl>
    <w:p w:rsidR="005D271D" w:rsidRPr="005D271D" w:rsidRDefault="005D271D" w:rsidP="005D271D">
      <w:pPr>
        <w:rPr>
          <w:rFonts w:ascii="Arial" w:hAnsi="Arial" w:cs="Arial"/>
          <w:sz w:val="20"/>
          <w:szCs w:val="20"/>
          <w:lang w:eastAsia="en-GB"/>
        </w:rPr>
      </w:pPr>
    </w:p>
    <w:p w:rsidR="005D271D" w:rsidRPr="005D271D" w:rsidRDefault="005D271D" w:rsidP="005D271D">
      <w:pPr>
        <w:rPr>
          <w:rFonts w:ascii="Arial" w:hAnsi="Arial" w:cs="Arial"/>
          <w:sz w:val="20"/>
          <w:szCs w:val="20"/>
          <w:lang w:eastAsia="en-GB"/>
        </w:rPr>
      </w:pPr>
    </w:p>
    <w:tbl>
      <w:tblPr>
        <w:tblW w:w="0" w:type="auto"/>
        <w:jc w:val="center"/>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340"/>
        <w:gridCol w:w="2700"/>
        <w:gridCol w:w="2280"/>
      </w:tblGrid>
      <w:tr w:rsidR="005D271D" w:rsidRPr="005D271D" w:rsidTr="00E6459F">
        <w:trPr>
          <w:jc w:val="center"/>
        </w:trPr>
        <w:tc>
          <w:tcPr>
            <w:tcW w:w="1809" w:type="dxa"/>
            <w:vAlign w:val="center"/>
          </w:tcPr>
          <w:p w:rsidR="005D271D" w:rsidRPr="005D271D" w:rsidRDefault="005D271D" w:rsidP="005D271D">
            <w:pPr>
              <w:tabs>
                <w:tab w:val="right" w:pos="6096"/>
              </w:tabs>
              <w:jc w:val="center"/>
              <w:rPr>
                <w:rFonts w:ascii="Arial" w:hAnsi="Arial" w:cs="Arial"/>
                <w:sz w:val="20"/>
                <w:szCs w:val="20"/>
                <w:lang w:eastAsia="en-GB"/>
              </w:rPr>
            </w:pPr>
          </w:p>
        </w:tc>
        <w:tc>
          <w:tcPr>
            <w:tcW w:w="2340" w:type="dxa"/>
            <w:vAlign w:val="center"/>
          </w:tcPr>
          <w:p w:rsidR="005D271D" w:rsidRPr="005D271D" w:rsidRDefault="005D271D" w:rsidP="005D271D">
            <w:pPr>
              <w:tabs>
                <w:tab w:val="right" w:pos="6096"/>
              </w:tabs>
              <w:jc w:val="center"/>
              <w:rPr>
                <w:rFonts w:ascii="Arial" w:hAnsi="Arial" w:cs="Arial"/>
                <w:b/>
                <w:sz w:val="20"/>
                <w:szCs w:val="20"/>
                <w:lang w:eastAsia="en-GB"/>
              </w:rPr>
            </w:pPr>
            <w:r w:rsidRPr="005D271D">
              <w:rPr>
                <w:rFonts w:ascii="Arial" w:hAnsi="Arial" w:cs="Arial"/>
                <w:b/>
                <w:sz w:val="20"/>
                <w:szCs w:val="20"/>
                <w:lang w:eastAsia="en-GB"/>
              </w:rPr>
              <w:t>Meno:</w:t>
            </w:r>
          </w:p>
        </w:tc>
        <w:tc>
          <w:tcPr>
            <w:tcW w:w="2700" w:type="dxa"/>
            <w:vAlign w:val="center"/>
          </w:tcPr>
          <w:p w:rsidR="005D271D" w:rsidRPr="005D271D" w:rsidRDefault="005D271D" w:rsidP="005D271D">
            <w:pPr>
              <w:tabs>
                <w:tab w:val="right" w:pos="6096"/>
              </w:tabs>
              <w:jc w:val="center"/>
              <w:rPr>
                <w:rFonts w:ascii="Arial" w:hAnsi="Arial" w:cs="Arial"/>
                <w:b/>
                <w:sz w:val="20"/>
                <w:szCs w:val="20"/>
                <w:lang w:eastAsia="en-GB"/>
              </w:rPr>
            </w:pPr>
            <w:r w:rsidRPr="005D271D">
              <w:rPr>
                <w:rFonts w:ascii="Arial" w:hAnsi="Arial" w:cs="Arial"/>
                <w:b/>
                <w:sz w:val="20"/>
                <w:szCs w:val="20"/>
                <w:lang w:eastAsia="en-GB"/>
              </w:rPr>
              <w:t>Podpis:</w:t>
            </w:r>
          </w:p>
        </w:tc>
        <w:tc>
          <w:tcPr>
            <w:tcW w:w="2280" w:type="dxa"/>
            <w:vAlign w:val="center"/>
          </w:tcPr>
          <w:p w:rsidR="005D271D" w:rsidRPr="005D271D" w:rsidRDefault="005D271D" w:rsidP="005D271D">
            <w:pPr>
              <w:tabs>
                <w:tab w:val="right" w:pos="6096"/>
              </w:tabs>
              <w:jc w:val="center"/>
              <w:rPr>
                <w:rFonts w:ascii="Arial" w:hAnsi="Arial" w:cs="Arial"/>
                <w:b/>
                <w:sz w:val="20"/>
                <w:szCs w:val="20"/>
                <w:lang w:eastAsia="en-GB"/>
              </w:rPr>
            </w:pPr>
            <w:r w:rsidRPr="005D271D">
              <w:rPr>
                <w:rFonts w:ascii="Arial" w:hAnsi="Arial" w:cs="Arial"/>
                <w:b/>
                <w:sz w:val="20"/>
                <w:szCs w:val="20"/>
                <w:lang w:eastAsia="en-GB"/>
              </w:rPr>
              <w:t>Dátum:</w:t>
            </w:r>
          </w:p>
        </w:tc>
      </w:tr>
      <w:tr w:rsidR="005D271D" w:rsidRPr="005D271D" w:rsidTr="00E6459F">
        <w:trPr>
          <w:jc w:val="center"/>
        </w:trPr>
        <w:tc>
          <w:tcPr>
            <w:tcW w:w="1809" w:type="dxa"/>
            <w:vAlign w:val="center"/>
          </w:tcPr>
          <w:p w:rsidR="005D271D" w:rsidRPr="005D271D" w:rsidRDefault="005D271D" w:rsidP="005D271D">
            <w:pPr>
              <w:tabs>
                <w:tab w:val="right" w:pos="6096"/>
              </w:tabs>
              <w:rPr>
                <w:rFonts w:ascii="Arial" w:hAnsi="Arial" w:cs="Arial"/>
                <w:sz w:val="20"/>
                <w:szCs w:val="20"/>
                <w:lang w:eastAsia="en-GB"/>
              </w:rPr>
            </w:pPr>
            <w:r w:rsidRPr="005D271D">
              <w:rPr>
                <w:rFonts w:ascii="Arial" w:hAnsi="Arial" w:cs="Arial"/>
                <w:b/>
                <w:sz w:val="20"/>
                <w:szCs w:val="20"/>
                <w:lang w:eastAsia="en-GB"/>
              </w:rPr>
              <w:t>Vypracoval:</w:t>
            </w:r>
          </w:p>
        </w:tc>
        <w:tc>
          <w:tcPr>
            <w:tcW w:w="2340" w:type="dxa"/>
            <w:vAlign w:val="center"/>
          </w:tcPr>
          <w:p w:rsidR="005D271D" w:rsidRPr="005D271D" w:rsidRDefault="005D271D" w:rsidP="005D271D">
            <w:pPr>
              <w:tabs>
                <w:tab w:val="right" w:pos="6096"/>
              </w:tabs>
              <w:jc w:val="center"/>
              <w:rPr>
                <w:rFonts w:ascii="Arial" w:hAnsi="Arial" w:cs="Arial"/>
                <w:sz w:val="20"/>
                <w:szCs w:val="20"/>
                <w:lang w:eastAsia="en-GB"/>
              </w:rPr>
            </w:pPr>
          </w:p>
        </w:tc>
        <w:tc>
          <w:tcPr>
            <w:tcW w:w="2700" w:type="dxa"/>
            <w:vAlign w:val="center"/>
          </w:tcPr>
          <w:p w:rsidR="005D271D" w:rsidRPr="005D271D" w:rsidRDefault="005D271D" w:rsidP="005D271D">
            <w:pPr>
              <w:tabs>
                <w:tab w:val="right" w:pos="6096"/>
              </w:tabs>
              <w:jc w:val="center"/>
              <w:rPr>
                <w:rFonts w:ascii="Arial" w:hAnsi="Arial" w:cs="Arial"/>
                <w:sz w:val="20"/>
                <w:szCs w:val="20"/>
                <w:lang w:eastAsia="en-GB"/>
              </w:rPr>
            </w:pPr>
          </w:p>
        </w:tc>
        <w:tc>
          <w:tcPr>
            <w:tcW w:w="2280" w:type="dxa"/>
            <w:vAlign w:val="center"/>
          </w:tcPr>
          <w:p w:rsidR="005D271D" w:rsidRPr="005D271D" w:rsidRDefault="005D271D" w:rsidP="005D271D">
            <w:pPr>
              <w:tabs>
                <w:tab w:val="right" w:pos="6096"/>
              </w:tabs>
              <w:jc w:val="center"/>
              <w:rPr>
                <w:rFonts w:ascii="Arial" w:hAnsi="Arial" w:cs="Arial"/>
                <w:sz w:val="20"/>
                <w:szCs w:val="20"/>
                <w:lang w:eastAsia="en-GB"/>
              </w:rPr>
            </w:pPr>
          </w:p>
        </w:tc>
      </w:tr>
      <w:tr w:rsidR="005D271D" w:rsidRPr="005D271D" w:rsidTr="00E6459F">
        <w:trPr>
          <w:jc w:val="center"/>
        </w:trPr>
        <w:tc>
          <w:tcPr>
            <w:tcW w:w="1809" w:type="dxa"/>
            <w:vAlign w:val="center"/>
          </w:tcPr>
          <w:p w:rsidR="005D271D" w:rsidRPr="005D271D" w:rsidRDefault="005D271D" w:rsidP="005D271D">
            <w:pPr>
              <w:tabs>
                <w:tab w:val="right" w:pos="6096"/>
              </w:tabs>
              <w:rPr>
                <w:rFonts w:ascii="Arial" w:hAnsi="Arial" w:cs="Arial"/>
                <w:b/>
                <w:sz w:val="20"/>
                <w:szCs w:val="20"/>
                <w:lang w:eastAsia="en-GB"/>
              </w:rPr>
            </w:pPr>
            <w:r w:rsidRPr="005D271D">
              <w:rPr>
                <w:rFonts w:ascii="Arial" w:hAnsi="Arial" w:cs="Arial"/>
                <w:b/>
                <w:sz w:val="20"/>
                <w:szCs w:val="20"/>
                <w:lang w:eastAsia="en-GB"/>
              </w:rPr>
              <w:t>Schválil:</w:t>
            </w:r>
          </w:p>
        </w:tc>
        <w:tc>
          <w:tcPr>
            <w:tcW w:w="2340" w:type="dxa"/>
            <w:vAlign w:val="center"/>
          </w:tcPr>
          <w:p w:rsidR="005D271D" w:rsidRPr="005D271D" w:rsidRDefault="005D271D" w:rsidP="005D271D">
            <w:pPr>
              <w:tabs>
                <w:tab w:val="right" w:pos="6096"/>
              </w:tabs>
              <w:jc w:val="center"/>
              <w:rPr>
                <w:rFonts w:ascii="Arial" w:hAnsi="Arial" w:cs="Arial"/>
                <w:sz w:val="20"/>
                <w:szCs w:val="20"/>
                <w:lang w:eastAsia="en-GB"/>
              </w:rPr>
            </w:pPr>
          </w:p>
        </w:tc>
        <w:tc>
          <w:tcPr>
            <w:tcW w:w="2700" w:type="dxa"/>
            <w:vAlign w:val="center"/>
          </w:tcPr>
          <w:p w:rsidR="005D271D" w:rsidRPr="005D271D" w:rsidRDefault="005D271D" w:rsidP="005D271D">
            <w:pPr>
              <w:tabs>
                <w:tab w:val="right" w:pos="6096"/>
              </w:tabs>
              <w:jc w:val="center"/>
              <w:rPr>
                <w:rFonts w:ascii="Arial" w:hAnsi="Arial" w:cs="Arial"/>
                <w:sz w:val="20"/>
                <w:szCs w:val="20"/>
                <w:lang w:eastAsia="en-GB"/>
              </w:rPr>
            </w:pPr>
          </w:p>
        </w:tc>
        <w:tc>
          <w:tcPr>
            <w:tcW w:w="2280" w:type="dxa"/>
            <w:vAlign w:val="center"/>
          </w:tcPr>
          <w:p w:rsidR="005D271D" w:rsidRPr="005D271D" w:rsidRDefault="005D271D" w:rsidP="005D271D">
            <w:pPr>
              <w:tabs>
                <w:tab w:val="right" w:pos="6096"/>
              </w:tabs>
              <w:jc w:val="center"/>
              <w:rPr>
                <w:rFonts w:ascii="Arial" w:hAnsi="Arial" w:cs="Arial"/>
                <w:sz w:val="20"/>
                <w:szCs w:val="20"/>
                <w:lang w:eastAsia="en-GB"/>
              </w:rPr>
            </w:pPr>
          </w:p>
        </w:tc>
      </w:tr>
    </w:tbl>
    <w:p w:rsidR="005D271D" w:rsidRPr="005D271D" w:rsidRDefault="005D271D" w:rsidP="005D271D">
      <w:pPr>
        <w:rPr>
          <w:rFonts w:ascii="Arial" w:hAnsi="Arial" w:cs="Arial"/>
          <w:sz w:val="20"/>
          <w:szCs w:val="20"/>
          <w:lang w:eastAsia="en-GB"/>
        </w:rPr>
      </w:pPr>
    </w:p>
    <w:p w:rsidR="005D271D" w:rsidRPr="005D271D" w:rsidRDefault="005D271D" w:rsidP="005D271D">
      <w:pPr>
        <w:tabs>
          <w:tab w:val="left" w:pos="1800"/>
          <w:tab w:val="left" w:pos="5040"/>
          <w:tab w:val="left" w:pos="5940"/>
          <w:tab w:val="left" w:pos="6840"/>
        </w:tabs>
        <w:rPr>
          <w:rFonts w:ascii="Arial" w:hAnsi="Arial" w:cs="Arial"/>
          <w:b/>
          <w:sz w:val="20"/>
          <w:szCs w:val="20"/>
          <w:lang w:eastAsia="en-GB"/>
        </w:rPr>
      </w:pPr>
      <w:r w:rsidRPr="005D271D">
        <w:rPr>
          <w:rFonts w:ascii="Arial" w:hAnsi="Arial" w:cs="Arial"/>
          <w:b/>
          <w:sz w:val="20"/>
          <w:szCs w:val="20"/>
          <w:lang w:eastAsia="en-GB"/>
        </w:rPr>
        <w:t>Bola doručená žiadosť o nápravu</w:t>
      </w:r>
      <w:r w:rsidRPr="005D271D">
        <w:rPr>
          <w:rFonts w:ascii="Arial" w:hAnsi="Arial" w:cs="Arial"/>
          <w:b/>
          <w:sz w:val="20"/>
          <w:szCs w:val="20"/>
          <w:lang w:eastAsia="en-GB"/>
        </w:rPr>
        <w:tab/>
      </w:r>
      <w:r w:rsidRPr="005D271D">
        <w:rPr>
          <w:rFonts w:ascii="Arial" w:hAnsi="Arial" w:cs="Arial"/>
          <w:b/>
          <w:sz w:val="20"/>
          <w:szCs w:val="20"/>
          <w:lang w:eastAsia="en-GB"/>
        </w:rPr>
        <w:fldChar w:fldCharType="begin">
          <w:ffData>
            <w:name w:val="Začiarkov1"/>
            <w:enabled/>
            <w:calcOnExit w:val="0"/>
            <w:checkBox>
              <w:sizeAuto/>
              <w:default w:val="0"/>
            </w:checkBox>
          </w:ffData>
        </w:fldChar>
      </w:r>
      <w:r w:rsidRPr="005D271D">
        <w:rPr>
          <w:rFonts w:ascii="Arial" w:hAnsi="Arial" w:cs="Arial"/>
          <w:b/>
          <w:sz w:val="20"/>
          <w:szCs w:val="20"/>
          <w:lang w:eastAsia="en-GB"/>
        </w:rPr>
        <w:instrText xml:space="preserve"> FORMCHECKBOX </w:instrText>
      </w:r>
      <w:r w:rsidR="00D4696B">
        <w:rPr>
          <w:rFonts w:ascii="Arial" w:hAnsi="Arial" w:cs="Arial"/>
          <w:b/>
          <w:sz w:val="20"/>
          <w:szCs w:val="20"/>
          <w:lang w:eastAsia="en-GB"/>
        </w:rPr>
      </w:r>
      <w:r w:rsidR="00D4696B">
        <w:rPr>
          <w:rFonts w:ascii="Arial" w:hAnsi="Arial" w:cs="Arial"/>
          <w:b/>
          <w:sz w:val="20"/>
          <w:szCs w:val="20"/>
          <w:lang w:eastAsia="en-GB"/>
        </w:rPr>
        <w:fldChar w:fldCharType="separate"/>
      </w:r>
      <w:r w:rsidRPr="005D271D">
        <w:rPr>
          <w:rFonts w:ascii="Arial" w:hAnsi="Arial" w:cs="Arial"/>
          <w:b/>
          <w:sz w:val="20"/>
          <w:szCs w:val="20"/>
          <w:lang w:eastAsia="en-GB"/>
        </w:rPr>
        <w:fldChar w:fldCharType="end"/>
      </w:r>
      <w:r w:rsidRPr="005D271D">
        <w:rPr>
          <w:rFonts w:ascii="Arial" w:hAnsi="Arial" w:cs="Arial"/>
          <w:b/>
          <w:sz w:val="20"/>
          <w:szCs w:val="20"/>
          <w:lang w:eastAsia="en-GB"/>
        </w:rPr>
        <w:t xml:space="preserve"> áno</w:t>
      </w:r>
      <w:r w:rsidRPr="005D271D">
        <w:rPr>
          <w:rFonts w:ascii="Arial" w:hAnsi="Arial" w:cs="Arial"/>
          <w:b/>
          <w:sz w:val="20"/>
          <w:szCs w:val="20"/>
          <w:lang w:eastAsia="en-GB"/>
        </w:rPr>
        <w:tab/>
      </w:r>
      <w:r w:rsidRPr="005D271D">
        <w:rPr>
          <w:rFonts w:ascii="Arial" w:hAnsi="Arial" w:cs="Arial"/>
          <w:b/>
          <w:sz w:val="20"/>
          <w:szCs w:val="20"/>
          <w:lang w:eastAsia="en-GB"/>
        </w:rPr>
        <w:fldChar w:fldCharType="begin">
          <w:ffData>
            <w:name w:val="Začiarkov2"/>
            <w:enabled/>
            <w:calcOnExit w:val="0"/>
            <w:checkBox>
              <w:sizeAuto/>
              <w:default w:val="0"/>
            </w:checkBox>
          </w:ffData>
        </w:fldChar>
      </w:r>
      <w:r w:rsidRPr="005D271D">
        <w:rPr>
          <w:rFonts w:ascii="Arial" w:hAnsi="Arial" w:cs="Arial"/>
          <w:b/>
          <w:sz w:val="20"/>
          <w:szCs w:val="20"/>
          <w:lang w:eastAsia="en-GB"/>
        </w:rPr>
        <w:instrText xml:space="preserve"> FORMCHECKBOX </w:instrText>
      </w:r>
      <w:r w:rsidR="00D4696B">
        <w:rPr>
          <w:rFonts w:ascii="Arial" w:hAnsi="Arial" w:cs="Arial"/>
          <w:b/>
          <w:sz w:val="20"/>
          <w:szCs w:val="20"/>
          <w:lang w:eastAsia="en-GB"/>
        </w:rPr>
      </w:r>
      <w:r w:rsidR="00D4696B">
        <w:rPr>
          <w:rFonts w:ascii="Arial" w:hAnsi="Arial" w:cs="Arial"/>
          <w:b/>
          <w:sz w:val="20"/>
          <w:szCs w:val="20"/>
          <w:lang w:eastAsia="en-GB"/>
        </w:rPr>
        <w:fldChar w:fldCharType="separate"/>
      </w:r>
      <w:r w:rsidRPr="005D271D">
        <w:rPr>
          <w:rFonts w:ascii="Arial" w:hAnsi="Arial" w:cs="Arial"/>
          <w:b/>
          <w:sz w:val="20"/>
          <w:szCs w:val="20"/>
          <w:lang w:eastAsia="en-GB"/>
        </w:rPr>
        <w:fldChar w:fldCharType="end"/>
      </w:r>
      <w:r w:rsidRPr="005D271D">
        <w:rPr>
          <w:rFonts w:ascii="Arial" w:hAnsi="Arial" w:cs="Arial"/>
          <w:b/>
          <w:sz w:val="20"/>
          <w:szCs w:val="20"/>
          <w:lang w:eastAsia="en-GB"/>
        </w:rPr>
        <w:t xml:space="preserve"> nie</w:t>
      </w:r>
      <w:r w:rsidRPr="005D271D">
        <w:rPr>
          <w:rFonts w:ascii="Arial" w:hAnsi="Arial" w:cs="Arial"/>
          <w:b/>
          <w:sz w:val="20"/>
          <w:szCs w:val="20"/>
          <w:lang w:eastAsia="en-GB"/>
        </w:rPr>
        <w:tab/>
      </w:r>
      <w:r w:rsidRPr="005D271D">
        <w:rPr>
          <w:rFonts w:ascii="Arial" w:hAnsi="Arial" w:cs="Arial"/>
          <w:b/>
          <w:sz w:val="20"/>
          <w:szCs w:val="20"/>
          <w:lang w:eastAsia="en-GB"/>
        </w:rPr>
        <w:fldChar w:fldCharType="begin">
          <w:ffData>
            <w:name w:val="Začiarkov3"/>
            <w:enabled/>
            <w:calcOnExit w:val="0"/>
            <w:checkBox>
              <w:sizeAuto/>
              <w:default w:val="0"/>
            </w:checkBox>
          </w:ffData>
        </w:fldChar>
      </w:r>
      <w:r w:rsidRPr="005D271D">
        <w:rPr>
          <w:rFonts w:ascii="Arial" w:hAnsi="Arial" w:cs="Arial"/>
          <w:b/>
          <w:sz w:val="20"/>
          <w:szCs w:val="20"/>
          <w:lang w:eastAsia="en-GB"/>
        </w:rPr>
        <w:instrText xml:space="preserve"> FORMCHECKBOX </w:instrText>
      </w:r>
      <w:r w:rsidR="00D4696B">
        <w:rPr>
          <w:rFonts w:ascii="Arial" w:hAnsi="Arial" w:cs="Arial"/>
          <w:b/>
          <w:sz w:val="20"/>
          <w:szCs w:val="20"/>
          <w:lang w:eastAsia="en-GB"/>
        </w:rPr>
      </w:r>
      <w:r w:rsidR="00D4696B">
        <w:rPr>
          <w:rFonts w:ascii="Arial" w:hAnsi="Arial" w:cs="Arial"/>
          <w:b/>
          <w:sz w:val="20"/>
          <w:szCs w:val="20"/>
          <w:lang w:eastAsia="en-GB"/>
        </w:rPr>
        <w:fldChar w:fldCharType="separate"/>
      </w:r>
      <w:r w:rsidRPr="005D271D">
        <w:rPr>
          <w:rFonts w:ascii="Arial" w:hAnsi="Arial" w:cs="Arial"/>
          <w:b/>
          <w:sz w:val="20"/>
          <w:szCs w:val="20"/>
          <w:lang w:eastAsia="en-GB"/>
        </w:rPr>
        <w:fldChar w:fldCharType="end"/>
      </w:r>
      <w:r w:rsidRPr="005D271D">
        <w:rPr>
          <w:rFonts w:ascii="Arial" w:hAnsi="Arial" w:cs="Arial"/>
          <w:b/>
          <w:sz w:val="20"/>
          <w:szCs w:val="20"/>
          <w:lang w:eastAsia="en-GB"/>
        </w:rPr>
        <w:t xml:space="preserve"> N/A</w:t>
      </w:r>
    </w:p>
    <w:p w:rsidR="005D271D" w:rsidRPr="005D271D" w:rsidRDefault="005D271D" w:rsidP="005D271D">
      <w:pPr>
        <w:tabs>
          <w:tab w:val="left" w:pos="1800"/>
          <w:tab w:val="left" w:pos="5040"/>
          <w:tab w:val="left" w:pos="5940"/>
          <w:tab w:val="left" w:pos="6840"/>
        </w:tabs>
        <w:rPr>
          <w:rFonts w:ascii="Arial" w:hAnsi="Arial" w:cs="Arial"/>
          <w:b/>
          <w:sz w:val="20"/>
          <w:szCs w:val="20"/>
          <w:lang w:eastAsia="en-GB"/>
        </w:rPr>
      </w:pPr>
      <w:r w:rsidRPr="005D271D">
        <w:rPr>
          <w:rFonts w:ascii="Arial" w:hAnsi="Arial" w:cs="Arial"/>
          <w:b/>
          <w:sz w:val="20"/>
          <w:szCs w:val="20"/>
          <w:lang w:eastAsia="en-GB"/>
        </w:rPr>
        <w:t xml:space="preserve">Námietka zaslaná na ÚVO: </w:t>
      </w:r>
      <w:r w:rsidRPr="005D271D">
        <w:rPr>
          <w:rFonts w:ascii="Arial" w:hAnsi="Arial" w:cs="Arial"/>
          <w:b/>
          <w:sz w:val="20"/>
          <w:szCs w:val="20"/>
          <w:lang w:eastAsia="en-GB"/>
        </w:rPr>
        <w:tab/>
      </w:r>
      <w:r w:rsidRPr="005D271D">
        <w:rPr>
          <w:rFonts w:ascii="Arial" w:hAnsi="Arial" w:cs="Arial"/>
          <w:b/>
          <w:sz w:val="20"/>
          <w:szCs w:val="20"/>
          <w:lang w:eastAsia="en-GB"/>
        </w:rPr>
        <w:fldChar w:fldCharType="begin">
          <w:ffData>
            <w:name w:val="Začiarkov1"/>
            <w:enabled/>
            <w:calcOnExit w:val="0"/>
            <w:checkBox>
              <w:sizeAuto/>
              <w:default w:val="0"/>
            </w:checkBox>
          </w:ffData>
        </w:fldChar>
      </w:r>
      <w:r w:rsidRPr="005D271D">
        <w:rPr>
          <w:rFonts w:ascii="Arial" w:hAnsi="Arial" w:cs="Arial"/>
          <w:b/>
          <w:sz w:val="20"/>
          <w:szCs w:val="20"/>
          <w:lang w:eastAsia="en-GB"/>
        </w:rPr>
        <w:instrText xml:space="preserve"> FORMCHECKBOX </w:instrText>
      </w:r>
      <w:r w:rsidR="00D4696B">
        <w:rPr>
          <w:rFonts w:ascii="Arial" w:hAnsi="Arial" w:cs="Arial"/>
          <w:b/>
          <w:sz w:val="20"/>
          <w:szCs w:val="20"/>
          <w:lang w:eastAsia="en-GB"/>
        </w:rPr>
      </w:r>
      <w:r w:rsidR="00D4696B">
        <w:rPr>
          <w:rFonts w:ascii="Arial" w:hAnsi="Arial" w:cs="Arial"/>
          <w:b/>
          <w:sz w:val="20"/>
          <w:szCs w:val="20"/>
          <w:lang w:eastAsia="en-GB"/>
        </w:rPr>
        <w:fldChar w:fldCharType="separate"/>
      </w:r>
      <w:r w:rsidRPr="005D271D">
        <w:rPr>
          <w:rFonts w:ascii="Arial" w:hAnsi="Arial" w:cs="Arial"/>
          <w:b/>
          <w:sz w:val="20"/>
          <w:szCs w:val="20"/>
          <w:lang w:eastAsia="en-GB"/>
        </w:rPr>
        <w:fldChar w:fldCharType="end"/>
      </w:r>
      <w:r w:rsidRPr="005D271D">
        <w:rPr>
          <w:rFonts w:ascii="Arial" w:hAnsi="Arial" w:cs="Arial"/>
          <w:b/>
          <w:sz w:val="20"/>
          <w:szCs w:val="20"/>
          <w:lang w:eastAsia="en-GB"/>
        </w:rPr>
        <w:t xml:space="preserve"> áno</w:t>
      </w:r>
      <w:r w:rsidRPr="005D271D">
        <w:rPr>
          <w:rFonts w:ascii="Arial" w:hAnsi="Arial" w:cs="Arial"/>
          <w:b/>
          <w:sz w:val="20"/>
          <w:szCs w:val="20"/>
          <w:lang w:eastAsia="en-GB"/>
        </w:rPr>
        <w:tab/>
      </w:r>
      <w:r w:rsidRPr="005D271D">
        <w:rPr>
          <w:rFonts w:ascii="Arial" w:hAnsi="Arial" w:cs="Arial"/>
          <w:b/>
          <w:sz w:val="20"/>
          <w:szCs w:val="20"/>
          <w:lang w:eastAsia="en-GB"/>
        </w:rPr>
        <w:fldChar w:fldCharType="begin">
          <w:ffData>
            <w:name w:val="Začiarkov2"/>
            <w:enabled/>
            <w:calcOnExit w:val="0"/>
            <w:checkBox>
              <w:sizeAuto/>
              <w:default w:val="0"/>
            </w:checkBox>
          </w:ffData>
        </w:fldChar>
      </w:r>
      <w:r w:rsidRPr="005D271D">
        <w:rPr>
          <w:rFonts w:ascii="Arial" w:hAnsi="Arial" w:cs="Arial"/>
          <w:b/>
          <w:sz w:val="20"/>
          <w:szCs w:val="20"/>
          <w:lang w:eastAsia="en-GB"/>
        </w:rPr>
        <w:instrText xml:space="preserve"> FORMCHECKBOX </w:instrText>
      </w:r>
      <w:r w:rsidR="00D4696B">
        <w:rPr>
          <w:rFonts w:ascii="Arial" w:hAnsi="Arial" w:cs="Arial"/>
          <w:b/>
          <w:sz w:val="20"/>
          <w:szCs w:val="20"/>
          <w:lang w:eastAsia="en-GB"/>
        </w:rPr>
      </w:r>
      <w:r w:rsidR="00D4696B">
        <w:rPr>
          <w:rFonts w:ascii="Arial" w:hAnsi="Arial" w:cs="Arial"/>
          <w:b/>
          <w:sz w:val="20"/>
          <w:szCs w:val="20"/>
          <w:lang w:eastAsia="en-GB"/>
        </w:rPr>
        <w:fldChar w:fldCharType="separate"/>
      </w:r>
      <w:r w:rsidRPr="005D271D">
        <w:rPr>
          <w:rFonts w:ascii="Arial" w:hAnsi="Arial" w:cs="Arial"/>
          <w:b/>
          <w:sz w:val="20"/>
          <w:szCs w:val="20"/>
          <w:lang w:eastAsia="en-GB"/>
        </w:rPr>
        <w:fldChar w:fldCharType="end"/>
      </w:r>
      <w:r w:rsidRPr="005D271D">
        <w:rPr>
          <w:rFonts w:ascii="Arial" w:hAnsi="Arial" w:cs="Arial"/>
          <w:b/>
          <w:sz w:val="20"/>
          <w:szCs w:val="20"/>
          <w:lang w:eastAsia="en-GB"/>
        </w:rPr>
        <w:t xml:space="preserve"> nie</w:t>
      </w:r>
      <w:r w:rsidRPr="005D271D">
        <w:rPr>
          <w:rFonts w:ascii="Arial" w:hAnsi="Arial" w:cs="Arial"/>
          <w:b/>
          <w:sz w:val="20"/>
          <w:szCs w:val="20"/>
          <w:lang w:eastAsia="en-GB"/>
        </w:rPr>
        <w:tab/>
      </w:r>
      <w:r w:rsidRPr="005D271D">
        <w:rPr>
          <w:rFonts w:ascii="Arial" w:hAnsi="Arial" w:cs="Arial"/>
          <w:b/>
          <w:sz w:val="20"/>
          <w:szCs w:val="20"/>
          <w:lang w:eastAsia="en-GB"/>
        </w:rPr>
        <w:fldChar w:fldCharType="begin">
          <w:ffData>
            <w:name w:val="Začiarkov3"/>
            <w:enabled/>
            <w:calcOnExit w:val="0"/>
            <w:checkBox>
              <w:sizeAuto/>
              <w:default w:val="0"/>
            </w:checkBox>
          </w:ffData>
        </w:fldChar>
      </w:r>
      <w:bookmarkStart w:id="1" w:name="Začiarkov3"/>
      <w:r w:rsidRPr="005D271D">
        <w:rPr>
          <w:rFonts w:ascii="Arial" w:hAnsi="Arial" w:cs="Arial"/>
          <w:b/>
          <w:sz w:val="20"/>
          <w:szCs w:val="20"/>
          <w:lang w:eastAsia="en-GB"/>
        </w:rPr>
        <w:instrText xml:space="preserve"> FORMCHECKBOX </w:instrText>
      </w:r>
      <w:r w:rsidR="00D4696B">
        <w:rPr>
          <w:rFonts w:ascii="Arial" w:hAnsi="Arial" w:cs="Arial"/>
          <w:b/>
          <w:sz w:val="20"/>
          <w:szCs w:val="20"/>
          <w:lang w:eastAsia="en-GB"/>
        </w:rPr>
      </w:r>
      <w:r w:rsidR="00D4696B">
        <w:rPr>
          <w:rFonts w:ascii="Arial" w:hAnsi="Arial" w:cs="Arial"/>
          <w:b/>
          <w:sz w:val="20"/>
          <w:szCs w:val="20"/>
          <w:lang w:eastAsia="en-GB"/>
        </w:rPr>
        <w:fldChar w:fldCharType="separate"/>
      </w:r>
      <w:r w:rsidRPr="005D271D">
        <w:rPr>
          <w:rFonts w:ascii="Arial" w:hAnsi="Arial" w:cs="Arial"/>
          <w:b/>
          <w:sz w:val="20"/>
          <w:szCs w:val="20"/>
          <w:lang w:eastAsia="en-GB"/>
        </w:rPr>
        <w:fldChar w:fldCharType="end"/>
      </w:r>
      <w:bookmarkEnd w:id="1"/>
      <w:r w:rsidRPr="005D271D">
        <w:rPr>
          <w:rFonts w:ascii="Arial" w:hAnsi="Arial" w:cs="Arial"/>
          <w:b/>
          <w:sz w:val="20"/>
          <w:szCs w:val="20"/>
          <w:lang w:eastAsia="en-GB"/>
        </w:rPr>
        <w:t xml:space="preserve"> N/A</w:t>
      </w:r>
    </w:p>
    <w:p w:rsidR="005D271D" w:rsidRPr="005D271D" w:rsidRDefault="005D271D" w:rsidP="005D271D">
      <w:pPr>
        <w:tabs>
          <w:tab w:val="left" w:pos="1800"/>
          <w:tab w:val="left" w:pos="5040"/>
          <w:tab w:val="left" w:pos="5940"/>
          <w:tab w:val="left" w:pos="6840"/>
        </w:tabs>
        <w:rPr>
          <w:rFonts w:ascii="Arial" w:hAnsi="Arial" w:cs="Arial"/>
          <w:b/>
          <w:sz w:val="20"/>
          <w:szCs w:val="20"/>
          <w:lang w:eastAsia="en-GB"/>
        </w:rPr>
      </w:pPr>
      <w:r w:rsidRPr="005D271D">
        <w:rPr>
          <w:rFonts w:ascii="Arial" w:hAnsi="Arial" w:cs="Arial"/>
          <w:b/>
          <w:sz w:val="20"/>
          <w:szCs w:val="20"/>
          <w:lang w:eastAsia="en-GB"/>
        </w:rPr>
        <w:t>Podnet zaslaný na orgán vnútornej kontroly:</w:t>
      </w:r>
      <w:r w:rsidRPr="005D271D">
        <w:rPr>
          <w:rFonts w:ascii="Arial" w:hAnsi="Arial" w:cs="Arial"/>
          <w:b/>
          <w:sz w:val="20"/>
          <w:szCs w:val="20"/>
          <w:lang w:eastAsia="en-GB"/>
        </w:rPr>
        <w:tab/>
      </w:r>
      <w:r w:rsidRPr="005D271D">
        <w:rPr>
          <w:rFonts w:ascii="Arial" w:hAnsi="Arial" w:cs="Arial"/>
          <w:b/>
          <w:sz w:val="20"/>
          <w:szCs w:val="20"/>
          <w:lang w:eastAsia="en-GB"/>
        </w:rPr>
        <w:fldChar w:fldCharType="begin">
          <w:ffData>
            <w:name w:val="Začiarkov1"/>
            <w:enabled/>
            <w:calcOnExit w:val="0"/>
            <w:checkBox>
              <w:sizeAuto/>
              <w:default w:val="0"/>
            </w:checkBox>
          </w:ffData>
        </w:fldChar>
      </w:r>
      <w:r w:rsidRPr="005D271D">
        <w:rPr>
          <w:rFonts w:ascii="Arial" w:hAnsi="Arial" w:cs="Arial"/>
          <w:b/>
          <w:sz w:val="20"/>
          <w:szCs w:val="20"/>
          <w:lang w:eastAsia="en-GB"/>
        </w:rPr>
        <w:instrText xml:space="preserve"> FORMCHECKBOX </w:instrText>
      </w:r>
      <w:r w:rsidR="00D4696B">
        <w:rPr>
          <w:rFonts w:ascii="Arial" w:hAnsi="Arial" w:cs="Arial"/>
          <w:b/>
          <w:sz w:val="20"/>
          <w:szCs w:val="20"/>
          <w:lang w:eastAsia="en-GB"/>
        </w:rPr>
      </w:r>
      <w:r w:rsidR="00D4696B">
        <w:rPr>
          <w:rFonts w:ascii="Arial" w:hAnsi="Arial" w:cs="Arial"/>
          <w:b/>
          <w:sz w:val="20"/>
          <w:szCs w:val="20"/>
          <w:lang w:eastAsia="en-GB"/>
        </w:rPr>
        <w:fldChar w:fldCharType="separate"/>
      </w:r>
      <w:r w:rsidRPr="005D271D">
        <w:rPr>
          <w:rFonts w:ascii="Arial" w:hAnsi="Arial" w:cs="Arial"/>
          <w:b/>
          <w:sz w:val="20"/>
          <w:szCs w:val="20"/>
          <w:lang w:eastAsia="en-GB"/>
        </w:rPr>
        <w:fldChar w:fldCharType="end"/>
      </w:r>
      <w:r w:rsidRPr="005D271D">
        <w:rPr>
          <w:rFonts w:ascii="Arial" w:hAnsi="Arial" w:cs="Arial"/>
          <w:b/>
          <w:sz w:val="20"/>
          <w:szCs w:val="20"/>
          <w:lang w:eastAsia="en-GB"/>
        </w:rPr>
        <w:t xml:space="preserve"> áno</w:t>
      </w:r>
      <w:r w:rsidRPr="005D271D">
        <w:rPr>
          <w:rFonts w:ascii="Arial" w:hAnsi="Arial" w:cs="Arial"/>
          <w:b/>
          <w:sz w:val="20"/>
          <w:szCs w:val="20"/>
          <w:lang w:eastAsia="en-GB"/>
        </w:rPr>
        <w:tab/>
      </w:r>
      <w:r w:rsidRPr="005D271D">
        <w:rPr>
          <w:rFonts w:ascii="Arial" w:hAnsi="Arial" w:cs="Arial"/>
          <w:b/>
          <w:sz w:val="20"/>
          <w:szCs w:val="20"/>
          <w:lang w:eastAsia="en-GB"/>
        </w:rPr>
        <w:fldChar w:fldCharType="begin">
          <w:ffData>
            <w:name w:val="Začiarkov2"/>
            <w:enabled/>
            <w:calcOnExit w:val="0"/>
            <w:checkBox>
              <w:sizeAuto/>
              <w:default w:val="0"/>
            </w:checkBox>
          </w:ffData>
        </w:fldChar>
      </w:r>
      <w:r w:rsidRPr="005D271D">
        <w:rPr>
          <w:rFonts w:ascii="Arial" w:hAnsi="Arial" w:cs="Arial"/>
          <w:b/>
          <w:sz w:val="20"/>
          <w:szCs w:val="20"/>
          <w:lang w:eastAsia="en-GB"/>
        </w:rPr>
        <w:instrText xml:space="preserve"> FORMCHECKBOX </w:instrText>
      </w:r>
      <w:r w:rsidR="00D4696B">
        <w:rPr>
          <w:rFonts w:ascii="Arial" w:hAnsi="Arial" w:cs="Arial"/>
          <w:b/>
          <w:sz w:val="20"/>
          <w:szCs w:val="20"/>
          <w:lang w:eastAsia="en-GB"/>
        </w:rPr>
      </w:r>
      <w:r w:rsidR="00D4696B">
        <w:rPr>
          <w:rFonts w:ascii="Arial" w:hAnsi="Arial" w:cs="Arial"/>
          <w:b/>
          <w:sz w:val="20"/>
          <w:szCs w:val="20"/>
          <w:lang w:eastAsia="en-GB"/>
        </w:rPr>
        <w:fldChar w:fldCharType="separate"/>
      </w:r>
      <w:r w:rsidRPr="005D271D">
        <w:rPr>
          <w:rFonts w:ascii="Arial" w:hAnsi="Arial" w:cs="Arial"/>
          <w:b/>
          <w:sz w:val="20"/>
          <w:szCs w:val="20"/>
          <w:lang w:eastAsia="en-GB"/>
        </w:rPr>
        <w:fldChar w:fldCharType="end"/>
      </w:r>
      <w:r w:rsidRPr="005D271D">
        <w:rPr>
          <w:rFonts w:ascii="Arial" w:hAnsi="Arial" w:cs="Arial"/>
          <w:b/>
          <w:sz w:val="20"/>
          <w:szCs w:val="20"/>
          <w:lang w:eastAsia="en-GB"/>
        </w:rPr>
        <w:t xml:space="preserve"> nie</w:t>
      </w:r>
      <w:r w:rsidRPr="005D271D">
        <w:rPr>
          <w:rFonts w:ascii="Arial" w:hAnsi="Arial" w:cs="Arial"/>
          <w:b/>
          <w:sz w:val="20"/>
          <w:szCs w:val="20"/>
          <w:lang w:eastAsia="en-GB"/>
        </w:rPr>
        <w:tab/>
      </w:r>
      <w:r w:rsidRPr="005D271D">
        <w:rPr>
          <w:rFonts w:ascii="Arial" w:hAnsi="Arial" w:cs="Arial"/>
          <w:b/>
          <w:sz w:val="20"/>
          <w:szCs w:val="20"/>
          <w:lang w:eastAsia="en-GB"/>
        </w:rPr>
        <w:fldChar w:fldCharType="begin">
          <w:ffData>
            <w:name w:val="Začiarkov3"/>
            <w:enabled/>
            <w:calcOnExit w:val="0"/>
            <w:checkBox>
              <w:sizeAuto/>
              <w:default w:val="0"/>
            </w:checkBox>
          </w:ffData>
        </w:fldChar>
      </w:r>
      <w:r w:rsidRPr="005D271D">
        <w:rPr>
          <w:rFonts w:ascii="Arial" w:hAnsi="Arial" w:cs="Arial"/>
          <w:b/>
          <w:sz w:val="20"/>
          <w:szCs w:val="20"/>
          <w:lang w:eastAsia="en-GB"/>
        </w:rPr>
        <w:instrText xml:space="preserve"> FORMCHECKBOX </w:instrText>
      </w:r>
      <w:r w:rsidR="00D4696B">
        <w:rPr>
          <w:rFonts w:ascii="Arial" w:hAnsi="Arial" w:cs="Arial"/>
          <w:b/>
          <w:sz w:val="20"/>
          <w:szCs w:val="20"/>
          <w:lang w:eastAsia="en-GB"/>
        </w:rPr>
      </w:r>
      <w:r w:rsidR="00D4696B">
        <w:rPr>
          <w:rFonts w:ascii="Arial" w:hAnsi="Arial" w:cs="Arial"/>
          <w:b/>
          <w:sz w:val="20"/>
          <w:szCs w:val="20"/>
          <w:lang w:eastAsia="en-GB"/>
        </w:rPr>
        <w:fldChar w:fldCharType="separate"/>
      </w:r>
      <w:r w:rsidRPr="005D271D">
        <w:rPr>
          <w:rFonts w:ascii="Arial" w:hAnsi="Arial" w:cs="Arial"/>
          <w:b/>
          <w:sz w:val="20"/>
          <w:szCs w:val="20"/>
          <w:lang w:eastAsia="en-GB"/>
        </w:rPr>
        <w:fldChar w:fldCharType="end"/>
      </w:r>
      <w:r w:rsidRPr="005D271D">
        <w:rPr>
          <w:rFonts w:ascii="Arial" w:hAnsi="Arial" w:cs="Arial"/>
          <w:b/>
          <w:sz w:val="20"/>
          <w:szCs w:val="20"/>
          <w:lang w:eastAsia="en-GB"/>
        </w:rPr>
        <w:t xml:space="preserve"> N/A</w:t>
      </w:r>
    </w:p>
    <w:p w:rsidR="005D271D" w:rsidRPr="005D271D" w:rsidRDefault="005D271D" w:rsidP="005D271D">
      <w:pPr>
        <w:rPr>
          <w:rFonts w:ascii="Arial" w:hAnsi="Arial" w:cs="Arial"/>
          <w:sz w:val="20"/>
          <w:szCs w:val="20"/>
          <w:lang w:eastAsia="en-GB"/>
        </w:rPr>
      </w:pPr>
    </w:p>
    <w:p w:rsidR="00300434" w:rsidRPr="005D271D" w:rsidRDefault="00300434" w:rsidP="005D271D"/>
    <w:sectPr w:rsidR="00300434" w:rsidRPr="005D271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96B" w:rsidRDefault="00D4696B" w:rsidP="005D271D">
      <w:r>
        <w:separator/>
      </w:r>
    </w:p>
  </w:endnote>
  <w:endnote w:type="continuationSeparator" w:id="0">
    <w:p w:rsidR="00D4696B" w:rsidRDefault="00D4696B" w:rsidP="005D2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96B" w:rsidRDefault="00D4696B" w:rsidP="005D271D">
      <w:r>
        <w:separator/>
      </w:r>
    </w:p>
  </w:footnote>
  <w:footnote w:type="continuationSeparator" w:id="0">
    <w:p w:rsidR="00D4696B" w:rsidRDefault="00D4696B" w:rsidP="005D271D">
      <w:r>
        <w:continuationSeparator/>
      </w:r>
    </w:p>
  </w:footnote>
  <w:footnote w:id="1">
    <w:p w:rsidR="005D271D" w:rsidRDefault="005D271D" w:rsidP="005D271D">
      <w:pPr>
        <w:pStyle w:val="Textpoznmkypodiarou"/>
      </w:pPr>
    </w:p>
  </w:footnote>
  <w:footnote w:id="2">
    <w:p w:rsidR="005D271D" w:rsidRDefault="005D271D" w:rsidP="005D271D">
      <w:pPr>
        <w:pStyle w:val="Textpoznmkypodiarou"/>
      </w:pPr>
    </w:p>
  </w:footnote>
  <w:footnote w:id="3">
    <w:p w:rsidR="005D271D" w:rsidRPr="00B37750" w:rsidRDefault="005D271D" w:rsidP="005D271D">
      <w:pPr>
        <w:pStyle w:val="Textpoznmkypodiarou"/>
        <w:rPr>
          <w:rFonts w:ascii="Arial Narrow" w:hAnsi="Arial Narrow"/>
          <w:sz w:val="18"/>
          <w:szCs w:val="18"/>
        </w:rPr>
      </w:pPr>
      <w:r w:rsidRPr="00B37750">
        <w:rPr>
          <w:rStyle w:val="Odkaznapoznmkupodiarou"/>
          <w:rFonts w:ascii="Arial Narrow" w:hAnsi="Arial Narrow"/>
          <w:sz w:val="18"/>
          <w:szCs w:val="18"/>
        </w:rPr>
        <w:footnoteRef/>
      </w:r>
      <w:r w:rsidRPr="00B37750">
        <w:rPr>
          <w:rFonts w:ascii="Arial Narrow" w:hAnsi="Arial Narrow"/>
          <w:sz w:val="18"/>
          <w:szCs w:val="18"/>
        </w:rPr>
        <w:t xml:space="preserve"> </w:t>
      </w:r>
      <w:r w:rsidRPr="00976019">
        <w:rPr>
          <w:rFonts w:ascii="Arial Narrow" w:hAnsi="Arial Narrow"/>
          <w:sz w:val="18"/>
          <w:szCs w:val="18"/>
        </w:rPr>
        <w:t>RO</w:t>
      </w:r>
      <w:r>
        <w:rPr>
          <w:rFonts w:ascii="Arial Narrow" w:hAnsi="Arial Narrow"/>
          <w:sz w:val="18"/>
          <w:szCs w:val="18"/>
        </w:rPr>
        <w:t xml:space="preserve"> </w:t>
      </w:r>
      <w:r w:rsidR="00973860">
        <w:rPr>
          <w:rFonts w:ascii="Arial Narrow" w:hAnsi="Arial Narrow"/>
          <w:sz w:val="18"/>
          <w:szCs w:val="18"/>
        </w:rPr>
        <w:t>môže primerane</w:t>
      </w:r>
      <w:r>
        <w:rPr>
          <w:rFonts w:ascii="Arial Narrow" w:hAnsi="Arial Narrow"/>
          <w:sz w:val="18"/>
          <w:szCs w:val="18"/>
        </w:rPr>
        <w:t xml:space="preserve"> použiť </w:t>
      </w:r>
      <w:r w:rsidR="00973860">
        <w:rPr>
          <w:rFonts w:ascii="Arial Narrow" w:hAnsi="Arial Narrow"/>
          <w:sz w:val="18"/>
          <w:szCs w:val="18"/>
        </w:rPr>
        <w:t xml:space="preserve">aj </w:t>
      </w:r>
      <w:r>
        <w:rPr>
          <w:rFonts w:ascii="Arial Narrow" w:hAnsi="Arial Narrow"/>
          <w:sz w:val="18"/>
          <w:szCs w:val="18"/>
        </w:rPr>
        <w:t xml:space="preserve">v prípade </w:t>
      </w:r>
      <w:proofErr w:type="spellStart"/>
      <w:r>
        <w:rPr>
          <w:rFonts w:ascii="Arial Narrow" w:hAnsi="Arial Narrow"/>
          <w:sz w:val="18"/>
          <w:szCs w:val="18"/>
        </w:rPr>
        <w:t>ex-ante</w:t>
      </w:r>
      <w:proofErr w:type="spellEnd"/>
      <w:r>
        <w:rPr>
          <w:rFonts w:ascii="Arial Narrow" w:hAnsi="Arial Narrow"/>
          <w:sz w:val="18"/>
          <w:szCs w:val="18"/>
        </w:rPr>
        <w:t xml:space="preserve"> kontroly  </w:t>
      </w:r>
    </w:p>
  </w:footnote>
  <w:footnote w:id="4">
    <w:p w:rsidR="005D271D" w:rsidRPr="00973860" w:rsidRDefault="005D271D" w:rsidP="005D271D">
      <w:pPr>
        <w:pStyle w:val="Textpoznmkypodiarou"/>
        <w:rPr>
          <w:rFonts w:ascii="Arial Narrow" w:hAnsi="Arial Narrow"/>
          <w:sz w:val="18"/>
          <w:szCs w:val="18"/>
        </w:rPr>
      </w:pPr>
      <w:r>
        <w:rPr>
          <w:rStyle w:val="Odkaznapoznmkupodiarou"/>
        </w:rPr>
        <w:footnoteRef/>
      </w:r>
      <w:r>
        <w:t xml:space="preserve"> </w:t>
      </w:r>
      <w:r w:rsidRPr="00973860">
        <w:rPr>
          <w:rFonts w:ascii="Arial Narrow" w:hAnsi="Arial Narrow"/>
          <w:sz w:val="18"/>
          <w:szCs w:val="18"/>
        </w:rPr>
        <w:t>V tomto prípade RO po</w:t>
      </w:r>
      <w:r w:rsidR="004C104B">
        <w:rPr>
          <w:rFonts w:ascii="Arial Narrow" w:hAnsi="Arial Narrow"/>
          <w:sz w:val="18"/>
          <w:szCs w:val="18"/>
        </w:rPr>
        <w:t xml:space="preserve">žiada ÚVO o vykonanie kontroly, </w:t>
      </w:r>
      <w:r w:rsidRPr="00973860">
        <w:rPr>
          <w:rFonts w:ascii="Arial Narrow" w:hAnsi="Arial Narrow"/>
          <w:sz w:val="18"/>
          <w:szCs w:val="18"/>
        </w:rPr>
        <w:t>viď bod</w:t>
      </w:r>
      <w:r w:rsidR="004C104B">
        <w:rPr>
          <w:rFonts w:ascii="Arial Narrow" w:hAnsi="Arial Narrow"/>
          <w:sz w:val="18"/>
          <w:szCs w:val="18"/>
        </w:rPr>
        <w:t xml:space="preserve"> č. 62 kap. 4.2.3 </w:t>
      </w:r>
      <w:proofErr w:type="spellStart"/>
      <w:r w:rsidR="004C104B">
        <w:rPr>
          <w:rFonts w:ascii="Arial Narrow" w:hAnsi="Arial Narrow"/>
          <w:sz w:val="18"/>
          <w:szCs w:val="18"/>
        </w:rPr>
        <w:t>SysR</w:t>
      </w:r>
      <w:proofErr w:type="spellEnd"/>
      <w:r w:rsidR="004C104B">
        <w:rPr>
          <w:rFonts w:ascii="Arial Narrow" w:hAnsi="Arial Narrow"/>
          <w:sz w:val="18"/>
          <w:szCs w:val="18"/>
        </w:rPr>
        <w:t xml:space="preserve"> ŠFKF</w:t>
      </w:r>
    </w:p>
  </w:footnote>
  <w:footnote w:id="5">
    <w:p w:rsidR="005D271D" w:rsidRDefault="005D271D" w:rsidP="005D271D">
      <w:pPr>
        <w:pStyle w:val="Textpoznmkypodiarou"/>
      </w:pPr>
      <w:r w:rsidRPr="00973860">
        <w:rPr>
          <w:rStyle w:val="Odkaznapoznmkupodiarou"/>
          <w:rFonts w:ascii="Arial Narrow" w:hAnsi="Arial Narrow"/>
          <w:sz w:val="18"/>
          <w:szCs w:val="18"/>
        </w:rPr>
        <w:footnoteRef/>
      </w:r>
      <w:r w:rsidRPr="00973860">
        <w:rPr>
          <w:rFonts w:ascii="Arial Narrow" w:hAnsi="Arial Narrow"/>
          <w:sz w:val="18"/>
          <w:szCs w:val="18"/>
        </w:rPr>
        <w:t xml:space="preserve"> </w:t>
      </w:r>
      <w:r w:rsidRPr="00973860">
        <w:rPr>
          <w:rFonts w:ascii="Arial Narrow" w:hAnsi="Arial Narrow"/>
          <w:sz w:val="18"/>
          <w:szCs w:val="18"/>
        </w:rPr>
        <w:t xml:space="preserve">V tomto prípade RO </w:t>
      </w:r>
      <w:r w:rsidR="004C104B">
        <w:rPr>
          <w:rFonts w:ascii="Arial Narrow" w:hAnsi="Arial Narrow"/>
          <w:sz w:val="18"/>
          <w:szCs w:val="18"/>
        </w:rPr>
        <w:t xml:space="preserve">postupuje podľa </w:t>
      </w:r>
      <w:r w:rsidRPr="00973860">
        <w:rPr>
          <w:rFonts w:ascii="Arial Narrow" w:hAnsi="Arial Narrow"/>
          <w:sz w:val="18"/>
          <w:szCs w:val="18"/>
        </w:rPr>
        <w:t xml:space="preserve"> bod</w:t>
      </w:r>
      <w:r w:rsidR="004C104B">
        <w:rPr>
          <w:rFonts w:ascii="Arial Narrow" w:hAnsi="Arial Narrow"/>
          <w:sz w:val="18"/>
          <w:szCs w:val="18"/>
        </w:rPr>
        <w:t xml:space="preserve">u č. 62 kap. 4.2.3 </w:t>
      </w:r>
      <w:proofErr w:type="spellStart"/>
      <w:r w:rsidR="004C104B">
        <w:rPr>
          <w:rFonts w:ascii="Arial Narrow" w:hAnsi="Arial Narrow"/>
          <w:sz w:val="18"/>
          <w:szCs w:val="18"/>
        </w:rPr>
        <w:t>SysR</w:t>
      </w:r>
      <w:proofErr w:type="spellEnd"/>
      <w:r w:rsidR="004C104B">
        <w:rPr>
          <w:rFonts w:ascii="Arial Narrow" w:hAnsi="Arial Narrow"/>
          <w:sz w:val="18"/>
          <w:szCs w:val="18"/>
        </w:rPr>
        <w:t xml:space="preserve"> ŠFKF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860" w:rsidRPr="00973860" w:rsidRDefault="00973860" w:rsidP="00973860">
    <w:pPr>
      <w:widowControl w:val="0"/>
      <w:tabs>
        <w:tab w:val="center" w:pos="4536"/>
        <w:tab w:val="right" w:pos="9072"/>
      </w:tabs>
      <w:adjustRightInd w:val="0"/>
      <w:spacing w:line="360" w:lineRule="atLeast"/>
      <w:jc w:val="both"/>
      <w:textAlignment w:val="baseline"/>
      <w:rPr>
        <w:sz w:val="20"/>
        <w:szCs w:val="20"/>
      </w:rPr>
    </w:pPr>
    <w:r w:rsidRPr="00973860">
      <w:rPr>
        <w:sz w:val="20"/>
        <w:szCs w:val="20"/>
      </w:rPr>
      <w:t>Príloha 423-2</w:t>
    </w:r>
    <w:r>
      <w:rPr>
        <w:sz w:val="20"/>
        <w:szCs w:val="20"/>
      </w:rPr>
      <w:t>c</w:t>
    </w:r>
    <w:r w:rsidRPr="00973860">
      <w:rPr>
        <w:sz w:val="20"/>
        <w:szCs w:val="20"/>
      </w:rPr>
      <w:t xml:space="preserve">: Kontrolný zoznam k identifikácii porušenia pravidiel a princípov verejného obstarávania (pre VO začaté po 30.6.2013 </w:t>
    </w:r>
    <w:r>
      <w:rPr>
        <w:sz w:val="20"/>
        <w:szCs w:val="20"/>
      </w:rPr>
      <w:t xml:space="preserve"> pre postup cez elektronické trhovisko</w:t>
    </w:r>
    <w:r w:rsidRPr="00973860">
      <w:rPr>
        <w:sz w:val="20"/>
        <w:szCs w:val="20"/>
      </w:rPr>
      <w:t>)</w:t>
    </w:r>
  </w:p>
  <w:p w:rsidR="00973860" w:rsidRDefault="00973860">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897"/>
    <w:rsid w:val="00221061"/>
    <w:rsid w:val="00270DF2"/>
    <w:rsid w:val="00300434"/>
    <w:rsid w:val="004C104B"/>
    <w:rsid w:val="005D271D"/>
    <w:rsid w:val="005E1F1B"/>
    <w:rsid w:val="00973860"/>
    <w:rsid w:val="00B36897"/>
    <w:rsid w:val="00D469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36897"/>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semiHidden/>
    <w:rsid w:val="005D271D"/>
    <w:rPr>
      <w:sz w:val="20"/>
      <w:szCs w:val="20"/>
    </w:rPr>
  </w:style>
  <w:style w:type="character" w:customStyle="1" w:styleId="TextpoznmkypodiarouChar">
    <w:name w:val="Text poznámky pod čiarou Char"/>
    <w:basedOn w:val="Predvolenpsmoodseku"/>
    <w:link w:val="Textpoznmkypodiarou"/>
    <w:semiHidden/>
    <w:rsid w:val="005D271D"/>
    <w:rPr>
      <w:rFonts w:ascii="Times New Roman" w:eastAsia="Times New Roman" w:hAnsi="Times New Roman" w:cs="Times New Roman"/>
      <w:sz w:val="20"/>
      <w:szCs w:val="20"/>
      <w:lang w:eastAsia="sk-SK"/>
    </w:rPr>
  </w:style>
  <w:style w:type="character" w:styleId="Odkaznapoznmkupodiarou">
    <w:name w:val="footnote reference"/>
    <w:semiHidden/>
    <w:rsid w:val="005D271D"/>
    <w:rPr>
      <w:vertAlign w:val="superscript"/>
    </w:rPr>
  </w:style>
  <w:style w:type="paragraph" w:styleId="Hlavika">
    <w:name w:val="header"/>
    <w:basedOn w:val="Normlny"/>
    <w:link w:val="HlavikaChar"/>
    <w:uiPriority w:val="99"/>
    <w:unhideWhenUsed/>
    <w:rsid w:val="00973860"/>
    <w:pPr>
      <w:tabs>
        <w:tab w:val="center" w:pos="4536"/>
        <w:tab w:val="right" w:pos="9072"/>
      </w:tabs>
    </w:pPr>
  </w:style>
  <w:style w:type="character" w:customStyle="1" w:styleId="HlavikaChar">
    <w:name w:val="Hlavička Char"/>
    <w:basedOn w:val="Predvolenpsmoodseku"/>
    <w:link w:val="Hlavika"/>
    <w:uiPriority w:val="99"/>
    <w:rsid w:val="0097386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73860"/>
    <w:pPr>
      <w:tabs>
        <w:tab w:val="center" w:pos="4536"/>
        <w:tab w:val="right" w:pos="9072"/>
      </w:tabs>
    </w:pPr>
  </w:style>
  <w:style w:type="character" w:customStyle="1" w:styleId="PtaChar">
    <w:name w:val="Päta Char"/>
    <w:basedOn w:val="Predvolenpsmoodseku"/>
    <w:link w:val="Pta"/>
    <w:uiPriority w:val="99"/>
    <w:rsid w:val="00973860"/>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36897"/>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semiHidden/>
    <w:rsid w:val="005D271D"/>
    <w:rPr>
      <w:sz w:val="20"/>
      <w:szCs w:val="20"/>
    </w:rPr>
  </w:style>
  <w:style w:type="character" w:customStyle="1" w:styleId="TextpoznmkypodiarouChar">
    <w:name w:val="Text poznámky pod čiarou Char"/>
    <w:basedOn w:val="Predvolenpsmoodseku"/>
    <w:link w:val="Textpoznmkypodiarou"/>
    <w:semiHidden/>
    <w:rsid w:val="005D271D"/>
    <w:rPr>
      <w:rFonts w:ascii="Times New Roman" w:eastAsia="Times New Roman" w:hAnsi="Times New Roman" w:cs="Times New Roman"/>
      <w:sz w:val="20"/>
      <w:szCs w:val="20"/>
      <w:lang w:eastAsia="sk-SK"/>
    </w:rPr>
  </w:style>
  <w:style w:type="character" w:styleId="Odkaznapoznmkupodiarou">
    <w:name w:val="footnote reference"/>
    <w:semiHidden/>
    <w:rsid w:val="005D271D"/>
    <w:rPr>
      <w:vertAlign w:val="superscript"/>
    </w:rPr>
  </w:style>
  <w:style w:type="paragraph" w:styleId="Hlavika">
    <w:name w:val="header"/>
    <w:basedOn w:val="Normlny"/>
    <w:link w:val="HlavikaChar"/>
    <w:uiPriority w:val="99"/>
    <w:unhideWhenUsed/>
    <w:rsid w:val="00973860"/>
    <w:pPr>
      <w:tabs>
        <w:tab w:val="center" w:pos="4536"/>
        <w:tab w:val="right" w:pos="9072"/>
      </w:tabs>
    </w:pPr>
  </w:style>
  <w:style w:type="character" w:customStyle="1" w:styleId="HlavikaChar">
    <w:name w:val="Hlavička Char"/>
    <w:basedOn w:val="Predvolenpsmoodseku"/>
    <w:link w:val="Hlavika"/>
    <w:uiPriority w:val="99"/>
    <w:rsid w:val="0097386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73860"/>
    <w:pPr>
      <w:tabs>
        <w:tab w:val="center" w:pos="4536"/>
        <w:tab w:val="right" w:pos="9072"/>
      </w:tabs>
    </w:pPr>
  </w:style>
  <w:style w:type="character" w:customStyle="1" w:styleId="PtaChar">
    <w:name w:val="Päta Char"/>
    <w:basedOn w:val="Predvolenpsmoodseku"/>
    <w:link w:val="Pta"/>
    <w:uiPriority w:val="99"/>
    <w:rsid w:val="0097386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700</Words>
  <Characters>3990</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Kramár Róbert</dc:creator>
  <cp:lastModifiedBy>Kramár Róbert</cp:lastModifiedBy>
  <cp:revision>5</cp:revision>
  <dcterms:created xsi:type="dcterms:W3CDTF">2015-10-22T10:14:00Z</dcterms:created>
  <dcterms:modified xsi:type="dcterms:W3CDTF">2015-10-22T14:11:00Z</dcterms:modified>
</cp:coreProperties>
</file>